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D80BAB">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CD7CCF">
        <w:rPr>
          <w:rFonts w:ascii="Sylfaen" w:hAnsi="Sylfaen"/>
          <w:i w:val="0"/>
          <w:sz w:val="24"/>
          <w:szCs w:val="24"/>
        </w:rPr>
        <w:t>0</w:t>
      </w:r>
      <w:r w:rsidR="00CD7CCF">
        <w:rPr>
          <w:rFonts w:ascii="Sylfaen" w:hAnsi="Sylfaen"/>
          <w:i w:val="0"/>
          <w:sz w:val="24"/>
          <w:szCs w:val="24"/>
          <w:lang w:val="en-US"/>
        </w:rPr>
        <w:t>4</w:t>
      </w:r>
      <w:r w:rsidRPr="008B1F5B">
        <w:rPr>
          <w:rFonts w:ascii="Calibri" w:hAnsi="Calibri"/>
          <w:i w:val="0"/>
          <w:sz w:val="24"/>
          <w:szCs w:val="24"/>
        </w:rPr>
        <w:t>"-ого "</w:t>
      </w:r>
      <w:r w:rsidR="00B56FFC">
        <w:rPr>
          <w:rFonts w:ascii="GHEA Grapalat" w:hAnsi="GHEA Grapalat"/>
          <w:i w:val="0"/>
          <w:sz w:val="24"/>
          <w:szCs w:val="24"/>
        </w:rPr>
        <w:t>12</w:t>
      </w:r>
      <w:r w:rsidRPr="008B1F5B">
        <w:rPr>
          <w:rFonts w:ascii="Calibri" w:hAnsi="Calibri"/>
          <w:i w:val="0"/>
          <w:sz w:val="24"/>
          <w:szCs w:val="24"/>
        </w:rPr>
        <w:t>"  202</w:t>
      </w:r>
      <w:r w:rsidR="00D80BAB">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F43A43"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00F43A43" w:rsidRPr="00416AA2">
        <w:rPr>
          <w:rFonts w:ascii="GHEA Grapalat" w:hAnsi="GHEA Grapalat"/>
          <w:i w:val="0"/>
          <w:sz w:val="24"/>
          <w:szCs w:val="24"/>
        </w:rPr>
        <w:t>`</w:t>
      </w:r>
      <w:r w:rsidR="00D80BAB">
        <w:rPr>
          <w:rFonts w:ascii="Sylfaen" w:hAnsi="Sylfaen"/>
          <w:i w:val="0"/>
          <w:sz w:val="24"/>
          <w:szCs w:val="24"/>
        </w:rPr>
        <w:t xml:space="preserve"> </w:t>
      </w:r>
      <w:r w:rsidR="00E4331B">
        <w:rPr>
          <w:rFonts w:ascii="Sylfaen" w:hAnsi="Sylfaen"/>
          <w:i w:val="0"/>
          <w:sz w:val="24"/>
          <w:szCs w:val="24"/>
          <w:lang w:val="en-US"/>
        </w:rPr>
        <w:t>VAM</w:t>
      </w:r>
      <w:r w:rsidR="00E4331B" w:rsidRPr="00E4331B">
        <w:rPr>
          <w:rFonts w:ascii="Sylfaen" w:hAnsi="Sylfaen"/>
          <w:i w:val="0"/>
          <w:sz w:val="24"/>
          <w:szCs w:val="24"/>
        </w:rPr>
        <w:t>-</w:t>
      </w:r>
      <w:r w:rsidR="00E4331B">
        <w:rPr>
          <w:rFonts w:ascii="Sylfaen" w:hAnsi="Sylfaen"/>
          <w:i w:val="0"/>
          <w:sz w:val="24"/>
          <w:szCs w:val="24"/>
          <w:lang w:val="en-US"/>
        </w:rPr>
        <w:t>GHAPDzB</w:t>
      </w:r>
      <w:r w:rsidR="00E4331B" w:rsidRPr="00E4331B">
        <w:rPr>
          <w:rFonts w:ascii="Sylfaen" w:hAnsi="Sylfaen"/>
          <w:i w:val="0"/>
          <w:sz w:val="24"/>
          <w:szCs w:val="24"/>
        </w:rPr>
        <w:t xml:space="preserve">-25/01 </w:t>
      </w:r>
      <w:r w:rsidR="001411A5" w:rsidRPr="001411A5">
        <w:rPr>
          <w:rFonts w:ascii="Sylfaen" w:hAnsi="Sylfaen"/>
          <w:i w:val="0"/>
          <w:sz w:val="24"/>
          <w:szCs w:val="24"/>
        </w:rPr>
        <w:t xml:space="preserve">          </w:t>
      </w:r>
    </w:p>
    <w:p w:rsidR="00E12B8D" w:rsidRPr="00501D4F" w:rsidRDefault="00E12B8D" w:rsidP="00E12B8D">
      <w:pPr>
        <w:pStyle w:val="a3"/>
        <w:widowControl w:val="0"/>
        <w:spacing w:after="160" w:line="240" w:lineRule="auto"/>
        <w:rPr>
          <w:rFonts w:ascii="GHEA Grapalat" w:hAnsi="GHEA Grapalat"/>
          <w:i w:val="0"/>
          <w:sz w:val="22"/>
          <w:szCs w:val="22"/>
        </w:rPr>
      </w:pPr>
    </w:p>
    <w:p w:rsidR="008B3A70" w:rsidRPr="00814657" w:rsidRDefault="00E12B8D" w:rsidP="008B3A70">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 xml:space="preserve">Заказчик </w:t>
      </w:r>
      <w:r w:rsidR="00814657">
        <w:rPr>
          <w:rFonts w:ascii="GHEA Grapalat" w:hAnsi="GHEA Grapalat"/>
          <w:sz w:val="22"/>
          <w:szCs w:val="22"/>
        </w:rPr>
        <w:t xml:space="preserve"> </w:t>
      </w:r>
      <w:r w:rsidR="00501D4F">
        <w:rPr>
          <w:rFonts w:ascii="GHEA Grapalat" w:hAnsi="GHEA Grapalat"/>
          <w:sz w:val="22"/>
          <w:szCs w:val="22"/>
        </w:rPr>
        <w:t xml:space="preserve"> </w:t>
      </w:r>
      <w:r w:rsidR="007E5C72" w:rsidRPr="0015555B">
        <w:rPr>
          <w:rFonts w:ascii="GHEA Grapalat" w:hAnsi="GHEA Grapalat"/>
          <w:sz w:val="24"/>
          <w:szCs w:val="24"/>
        </w:rPr>
        <w:t>«</w:t>
      </w:r>
      <w:r w:rsidR="001411A5" w:rsidRPr="001411A5">
        <w:rPr>
          <w:rFonts w:ascii="GHEA Grapalat" w:hAnsi="GHEA Grapalat"/>
          <w:sz w:val="24"/>
          <w:szCs w:val="24"/>
        </w:rPr>
        <w:t xml:space="preserve">Aralez </w:t>
      </w:r>
      <w:r w:rsidR="001411A5" w:rsidRPr="001411A5">
        <w:rPr>
          <w:rFonts w:asciiTheme="minorHAnsi" w:hAnsiTheme="minorHAnsi"/>
          <w:color w:val="1F1F1F"/>
          <w:sz w:val="24"/>
          <w:szCs w:val="24"/>
        </w:rPr>
        <w:t xml:space="preserve"> </w:t>
      </w:r>
      <w:r w:rsidR="00D80BAB" w:rsidRPr="00814657">
        <w:rPr>
          <w:rFonts w:ascii="inherit" w:hAnsi="inherit"/>
          <w:color w:val="1F1F1F"/>
          <w:sz w:val="24"/>
          <w:szCs w:val="24"/>
        </w:rPr>
        <w:t>НУХ</w:t>
      </w:r>
      <w:r w:rsidR="007E5C72" w:rsidRPr="00D80BAB">
        <w:rPr>
          <w:rFonts w:ascii="GHEA Grapalat" w:hAnsi="GHEA Grapalat"/>
          <w:sz w:val="24"/>
          <w:szCs w:val="24"/>
        </w:rPr>
        <w:t>»  HOAK</w:t>
      </w:r>
      <w:r w:rsidR="007E5C72" w:rsidRPr="0015555B">
        <w:rPr>
          <w:rFonts w:ascii="GHEA Grapalat" w:hAnsi="GHEA Grapalat"/>
          <w:sz w:val="24"/>
          <w:szCs w:val="24"/>
        </w:rPr>
        <w:t xml:space="preserve">, которая находится в Араратской </w:t>
      </w:r>
      <w:r w:rsidR="007E5C72" w:rsidRPr="00814657">
        <w:rPr>
          <w:rFonts w:ascii="GHEA Grapalat" w:hAnsi="GHEA Grapalat"/>
          <w:sz w:val="22"/>
          <w:szCs w:val="22"/>
        </w:rPr>
        <w:t xml:space="preserve">области  </w:t>
      </w:r>
      <w:r w:rsidR="00C15890">
        <w:rPr>
          <w:rFonts w:ascii="inherit" w:hAnsi="inherit"/>
          <w:color w:val="1F1F1F"/>
          <w:sz w:val="22"/>
          <w:szCs w:val="22"/>
        </w:rPr>
        <w:t xml:space="preserve">ARALEZ </w:t>
      </w:r>
      <w:r w:rsidR="00BD0664" w:rsidRPr="00814657">
        <w:rPr>
          <w:rFonts w:ascii="GHEA Grapalat" w:hAnsi="GHEA Grapalat"/>
          <w:sz w:val="22"/>
          <w:szCs w:val="22"/>
        </w:rPr>
        <w:t xml:space="preserve">  </w:t>
      </w:r>
      <w:r w:rsidR="007E5C72" w:rsidRPr="00814657">
        <w:rPr>
          <w:rFonts w:ascii="GHEA Grapalat" w:hAnsi="GHEA Grapalat"/>
          <w:sz w:val="22"/>
          <w:szCs w:val="22"/>
        </w:rPr>
        <w:t xml:space="preserve">на </w:t>
      </w:r>
      <w:r w:rsidR="00C15890">
        <w:rPr>
          <w:rFonts w:ascii="inherit" w:hAnsi="inherit"/>
          <w:color w:val="1F1F1F"/>
          <w:sz w:val="22"/>
          <w:szCs w:val="22"/>
        </w:rPr>
        <w:t xml:space="preserve">ARALEZ </w:t>
      </w:r>
      <w:r w:rsidR="00814657" w:rsidRPr="00814657">
        <w:rPr>
          <w:rFonts w:ascii="inherit" w:hAnsi="inherit"/>
          <w:color w:val="1F1F1F"/>
          <w:sz w:val="22"/>
          <w:szCs w:val="22"/>
        </w:rPr>
        <w:t xml:space="preserve">  </w:t>
      </w:r>
      <w:r w:rsidR="00BD0664" w:rsidRPr="00814657">
        <w:rPr>
          <w:rFonts w:ascii="GHEA Grapalat" w:hAnsi="GHEA Grapalat"/>
          <w:sz w:val="22"/>
          <w:szCs w:val="22"/>
        </w:rPr>
        <w:t xml:space="preserve"> </w:t>
      </w:r>
      <w:r w:rsidR="00814657" w:rsidRPr="00814657">
        <w:rPr>
          <w:rFonts w:ascii="inherit" w:hAnsi="inherit"/>
          <w:color w:val="1F1F1F"/>
          <w:sz w:val="22"/>
          <w:szCs w:val="22"/>
        </w:rPr>
        <w:t xml:space="preserve">Г. </w:t>
      </w:r>
      <w:r w:rsidR="00187D5F">
        <w:rPr>
          <w:rFonts w:ascii="inherit" w:hAnsi="inherit"/>
          <w:color w:val="1F1F1F"/>
          <w:sz w:val="22"/>
          <w:szCs w:val="22"/>
        </w:rPr>
        <w:t>TUMANYAN10</w:t>
      </w:r>
    </w:p>
    <w:p w:rsidR="00E12B8D" w:rsidRPr="008B3A70" w:rsidRDefault="00BD0664" w:rsidP="00D80BAB">
      <w:pPr>
        <w:pStyle w:val="HTML"/>
        <w:shd w:val="clear" w:color="auto" w:fill="F8F9FA"/>
        <w:spacing w:line="540" w:lineRule="atLeast"/>
        <w:rPr>
          <w:rFonts w:ascii="inherit" w:hAnsi="inherit"/>
          <w:sz w:val="22"/>
          <w:szCs w:val="22"/>
        </w:rPr>
      </w:pPr>
      <w:r w:rsidRPr="008B3A70">
        <w:rPr>
          <w:rFonts w:ascii="GHEA Grapalat" w:hAnsi="GHEA Grapalat"/>
          <w:sz w:val="22"/>
          <w:szCs w:val="22"/>
        </w:rPr>
        <w:t xml:space="preserve">. </w:t>
      </w:r>
      <w:r w:rsidR="00E12B8D" w:rsidRPr="008B3A70">
        <w:rPr>
          <w:rFonts w:ascii="GHEA Grapalat" w:hAnsi="GHEA Grapalat"/>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r w:rsidRPr="008B3A70">
        <w:rPr>
          <w:rFonts w:ascii="GHEA Grapalat" w:hAnsi="GHEA Grapalat"/>
          <w:i w:val="0"/>
          <w:sz w:val="24"/>
          <w:szCs w:val="24"/>
        </w:rPr>
        <w:t xml:space="preserve">по </w:t>
      </w:r>
      <w:r w:rsidR="00501D4F" w:rsidRPr="008B3A70">
        <w:rPr>
          <w:rFonts w:ascii="GHEA Grapalat" w:hAnsi="GHEA Grapalat"/>
          <w:i w:val="0"/>
          <w:sz w:val="24"/>
          <w:szCs w:val="24"/>
        </w:rPr>
        <w:t xml:space="preserve"> </w:t>
      </w:r>
      <w:r w:rsidRPr="008B3A70">
        <w:rPr>
          <w:rFonts w:ascii="GHEA Grapalat" w:hAnsi="GHEA Grapalat"/>
          <w:i w:val="0"/>
          <w:sz w:val="24"/>
          <w:szCs w:val="24"/>
        </w:rPr>
        <w:t>адресу</w:t>
      </w:r>
      <w:r w:rsidR="00501D4F" w:rsidRPr="008B3A70">
        <w:rPr>
          <w:rFonts w:ascii="GHEA Grapalat" w:hAnsi="GHEA Grapalat"/>
          <w:i w:val="0"/>
          <w:spacing w:val="6"/>
          <w:sz w:val="24"/>
          <w:szCs w:val="24"/>
        </w:rPr>
        <w:t xml:space="preserve">  </w:t>
      </w:r>
      <w:r w:rsidR="009E3704" w:rsidRPr="008B3A70">
        <w:rPr>
          <w:rFonts w:ascii="Sylfaen" w:hAnsi="Sylfaen"/>
          <w:i w:val="0"/>
          <w:sz w:val="24"/>
          <w:szCs w:val="24"/>
        </w:rPr>
        <w:t>с</w:t>
      </w:r>
      <w:r w:rsidR="009E3704" w:rsidRPr="008B3A70">
        <w:rPr>
          <w:rFonts w:ascii="Sylfaen" w:hAnsi="Sylfaen"/>
          <w:i w:val="0"/>
          <w:sz w:val="24"/>
          <w:szCs w:val="24"/>
          <w:lang w:val="hy-AM"/>
        </w:rPr>
        <w:t xml:space="preserve"> </w:t>
      </w:r>
      <w:r w:rsidR="002C3F4E" w:rsidRPr="008B3A70">
        <w:rPr>
          <w:rFonts w:ascii="Sylfaen" w:hAnsi="Sylfaen"/>
          <w:i w:val="0"/>
          <w:sz w:val="24"/>
          <w:szCs w:val="24"/>
        </w:rPr>
        <w:t xml:space="preserve"> </w:t>
      </w:r>
      <w:r w:rsidR="007E5C72" w:rsidRPr="008B3A70">
        <w:rPr>
          <w:rFonts w:ascii="GHEA Grapalat" w:hAnsi="GHEA Grapalat"/>
          <w:i w:val="0"/>
          <w:sz w:val="24"/>
          <w:szCs w:val="24"/>
        </w:rPr>
        <w:t xml:space="preserve">Араратской </w:t>
      </w:r>
      <w:r w:rsidR="007E5C72" w:rsidRPr="00814657">
        <w:rPr>
          <w:rFonts w:ascii="GHEA Grapalat" w:hAnsi="GHEA Grapalat"/>
          <w:i w:val="0"/>
          <w:sz w:val="24"/>
          <w:szCs w:val="24"/>
        </w:rPr>
        <w:t xml:space="preserve">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9E3704" w:rsidRPr="00814657">
        <w:rPr>
          <w:rFonts w:ascii="Sylfaen" w:hAnsi="Sylfaen"/>
          <w:i w:val="0"/>
          <w:color w:val="FF0000"/>
          <w:sz w:val="24"/>
          <w:szCs w:val="24"/>
        </w:rPr>
        <w:t>,</w:t>
      </w:r>
      <w:r w:rsidR="009E3704" w:rsidRPr="008B3A70">
        <w:rPr>
          <w:rFonts w:ascii="Sylfaen" w:hAnsi="Sylfaen"/>
          <w:i w:val="0"/>
          <w:sz w:val="24"/>
          <w:szCs w:val="24"/>
        </w:rPr>
        <w:t xml:space="preserve"> </w:t>
      </w:r>
      <w:r w:rsidR="009E3704" w:rsidRPr="008B3A70">
        <w:rPr>
          <w:rFonts w:ascii="Calibri" w:hAnsi="Calibri"/>
          <w:i w:val="0"/>
          <w:sz w:val="24"/>
          <w:szCs w:val="24"/>
        </w:rPr>
        <w:t xml:space="preserve">в документарной форме, </w:t>
      </w:r>
      <w:r w:rsidR="002C3F4E" w:rsidRPr="008B3A70">
        <w:rPr>
          <w:rFonts w:ascii="Calibri" w:hAnsi="Calibri"/>
          <w:i w:val="0"/>
          <w:sz w:val="24"/>
          <w:szCs w:val="24"/>
        </w:rPr>
        <w:t xml:space="preserve"> </w:t>
      </w:r>
      <w:r w:rsidR="007941A0" w:rsidRPr="00B56FFC">
        <w:rPr>
          <w:rFonts w:ascii="Sylfaen" w:hAnsi="Sylfaen"/>
          <w:i w:val="0"/>
          <w:color w:val="FF0000"/>
          <w:sz w:val="24"/>
          <w:szCs w:val="24"/>
          <w:lang w:val="hy-AM"/>
        </w:rPr>
        <w:t>1</w:t>
      </w:r>
      <w:r w:rsidR="00B56FFC" w:rsidRPr="00B56FFC">
        <w:rPr>
          <w:rFonts w:ascii="Sylfaen" w:hAnsi="Sylfaen"/>
          <w:i w:val="0"/>
          <w:color w:val="FF0000"/>
          <w:sz w:val="24"/>
          <w:szCs w:val="24"/>
        </w:rPr>
        <w:t>2</w:t>
      </w:r>
      <w:r w:rsidR="007941A0" w:rsidRPr="00B56FFC">
        <w:rPr>
          <w:rFonts w:ascii="Sylfaen" w:hAnsi="Sylfaen"/>
          <w:i w:val="0"/>
          <w:color w:val="FF0000"/>
          <w:sz w:val="24"/>
          <w:szCs w:val="24"/>
          <w:lang w:val="hy-AM"/>
        </w:rPr>
        <w:t>.</w:t>
      </w:r>
      <w:r w:rsidR="00B56FFC" w:rsidRPr="00B56FFC">
        <w:rPr>
          <w:rFonts w:ascii="Sylfaen" w:hAnsi="Sylfaen"/>
          <w:i w:val="0"/>
          <w:color w:val="FF0000"/>
          <w:sz w:val="24"/>
          <w:szCs w:val="24"/>
        </w:rPr>
        <w:t>0</w:t>
      </w:r>
      <w:r w:rsidR="009256FD" w:rsidRPr="00B56FFC">
        <w:rPr>
          <w:rFonts w:ascii="Sylfaen" w:hAnsi="Sylfaen"/>
          <w:i w:val="0"/>
          <w:color w:val="FF0000"/>
          <w:sz w:val="24"/>
          <w:szCs w:val="24"/>
        </w:rPr>
        <w:t>0</w:t>
      </w:r>
      <w:r w:rsidR="002C3F4E" w:rsidRPr="00B56FFC">
        <w:rPr>
          <w:rFonts w:ascii="Sylfaen" w:hAnsi="Sylfaen"/>
          <w:i w:val="0"/>
          <w:color w:val="FF0000"/>
          <w:sz w:val="24"/>
          <w:szCs w:val="24"/>
        </w:rPr>
        <w:t xml:space="preserve"> </w:t>
      </w:r>
      <w:r w:rsidR="009E3704" w:rsidRPr="00B56FFC">
        <w:rPr>
          <w:rFonts w:ascii="Calibri" w:hAnsi="Calibri"/>
          <w:i w:val="0"/>
          <w:color w:val="FF0000"/>
          <w:sz w:val="24"/>
          <w:szCs w:val="24"/>
        </w:rPr>
        <w:t xml:space="preserve"> часов </w:t>
      </w:r>
      <w:r w:rsidR="002C3F4E" w:rsidRPr="00B56FFC">
        <w:rPr>
          <w:rFonts w:ascii="Calibri" w:hAnsi="Calibri"/>
          <w:i w:val="0"/>
          <w:color w:val="FF0000"/>
          <w:sz w:val="24"/>
          <w:szCs w:val="24"/>
        </w:rPr>
        <w:t xml:space="preserve"> </w:t>
      </w:r>
      <w:r w:rsidR="009E3704" w:rsidRPr="008B3A70">
        <w:rPr>
          <w:rFonts w:ascii="Calibri" w:hAnsi="Calibri"/>
          <w:i w:val="0"/>
          <w:sz w:val="24"/>
          <w:szCs w:val="24"/>
        </w:rPr>
        <w:t xml:space="preserve">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E12B8D" w:rsidRPr="008B3A70"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r w:rsidRPr="008B3A70">
        <w:rPr>
          <w:rFonts w:ascii="GHEA Grapalat" w:hAnsi="GHEA Grapalat"/>
          <w:i w:val="0"/>
          <w:sz w:val="24"/>
          <w:szCs w:val="24"/>
        </w:rPr>
        <w:t>адресу</w:t>
      </w:r>
      <w:r w:rsidR="002C3F4E" w:rsidRPr="008B3A70">
        <w:rPr>
          <w:rFonts w:ascii="GHEA Grapalat" w:hAnsi="GHEA Grapalat"/>
          <w:i w:val="0"/>
          <w:sz w:val="24"/>
          <w:szCs w:val="24"/>
        </w:rPr>
        <w:t xml:space="preserve"> </w:t>
      </w:r>
      <w:r w:rsidRPr="008B3A70">
        <w:rPr>
          <w:rFonts w:ascii="GHEA Grapalat" w:hAnsi="GHEA Grapalat"/>
          <w:i w:val="0"/>
          <w:sz w:val="24"/>
          <w:szCs w:val="24"/>
        </w:rPr>
        <w:t xml:space="preserve"> </w:t>
      </w:r>
      <w:r w:rsidR="007E5C72" w:rsidRPr="008B3A70">
        <w:rPr>
          <w:rFonts w:ascii="GHEA Grapalat" w:hAnsi="GHEA Grapalat"/>
          <w:i w:val="0"/>
          <w:sz w:val="24"/>
          <w:szCs w:val="24"/>
        </w:rPr>
        <w:t xml:space="preserve">Араратской 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sidRPr="00B56FFC">
        <w:rPr>
          <w:rFonts w:asciiTheme="minorHAnsi" w:hAnsiTheme="minorHAnsi" w:cs="Courier New"/>
          <w:color w:val="FF0000"/>
          <w:sz w:val="24"/>
          <w:szCs w:val="24"/>
          <w:lang w:bidi="ar-SA"/>
        </w:rPr>
        <w:t xml:space="preserve">6    </w:t>
      </w:r>
      <w:r w:rsidR="009E3704" w:rsidRPr="00B56FFC">
        <w:rPr>
          <w:rFonts w:ascii="Sylfaen" w:hAnsi="Sylfaen"/>
          <w:i w:val="0"/>
          <w:color w:val="FF0000"/>
          <w:sz w:val="24"/>
          <w:szCs w:val="24"/>
        </w:rPr>
        <w:t>1</w:t>
      </w:r>
      <w:r w:rsidR="00B56FFC" w:rsidRPr="00B56FFC">
        <w:rPr>
          <w:rFonts w:ascii="Sylfaen" w:hAnsi="Sylfaen"/>
          <w:i w:val="0"/>
          <w:color w:val="FF0000"/>
          <w:sz w:val="24"/>
          <w:szCs w:val="24"/>
        </w:rPr>
        <w:t>2</w:t>
      </w:r>
      <w:r w:rsidR="009E3704" w:rsidRPr="00B56FFC">
        <w:rPr>
          <w:rFonts w:ascii="Sylfaen" w:hAnsi="Sylfaen"/>
          <w:i w:val="0"/>
          <w:color w:val="FF0000"/>
          <w:sz w:val="24"/>
          <w:szCs w:val="24"/>
        </w:rPr>
        <w:t>.</w:t>
      </w:r>
      <w:r w:rsidR="00B56FFC" w:rsidRPr="00B56FFC">
        <w:rPr>
          <w:rFonts w:ascii="Sylfaen" w:hAnsi="Sylfaen"/>
          <w:i w:val="0"/>
          <w:color w:val="FF0000"/>
          <w:sz w:val="24"/>
          <w:szCs w:val="24"/>
        </w:rPr>
        <w:t>0</w:t>
      </w:r>
      <w:r w:rsidR="009256FD" w:rsidRPr="00B56FFC">
        <w:rPr>
          <w:rFonts w:ascii="Sylfaen" w:hAnsi="Sylfaen"/>
          <w:i w:val="0"/>
          <w:color w:val="FF0000"/>
          <w:sz w:val="24"/>
          <w:szCs w:val="24"/>
        </w:rPr>
        <w:t>0</w:t>
      </w:r>
      <w:r w:rsidR="009E3704" w:rsidRPr="00B56FFC">
        <w:rPr>
          <w:rFonts w:ascii="Sylfaen" w:hAnsi="Sylfaen"/>
          <w:i w:val="0"/>
          <w:color w:val="FF0000"/>
          <w:sz w:val="24"/>
          <w:szCs w:val="24"/>
        </w:rPr>
        <w:t xml:space="preserve"> в</w:t>
      </w:r>
      <w:r w:rsidR="009E3704" w:rsidRPr="00B56FFC">
        <w:rPr>
          <w:rFonts w:ascii="Sylfaen" w:hAnsi="Sylfaen"/>
          <w:i w:val="0"/>
          <w:color w:val="FF0000"/>
          <w:sz w:val="24"/>
          <w:szCs w:val="24"/>
          <w:lang w:val="hy-AM"/>
        </w:rPr>
        <w:t xml:space="preserve"> </w:t>
      </w:r>
      <w:r w:rsidR="008B3A70" w:rsidRPr="00B56FFC">
        <w:rPr>
          <w:rFonts w:ascii="Sylfaen" w:hAnsi="Sylfaen"/>
          <w:i w:val="0"/>
          <w:color w:val="FF0000"/>
          <w:sz w:val="24"/>
          <w:szCs w:val="24"/>
        </w:rPr>
        <w:t xml:space="preserve"> </w:t>
      </w:r>
      <w:r w:rsidR="00CD7CCF">
        <w:rPr>
          <w:rFonts w:ascii="Sylfaen" w:hAnsi="Sylfaen"/>
          <w:i w:val="0"/>
          <w:color w:val="FF0000"/>
          <w:sz w:val="24"/>
          <w:szCs w:val="24"/>
          <w:lang w:val="en-US"/>
        </w:rPr>
        <w:t>11</w:t>
      </w:r>
      <w:r w:rsidR="008B3A70" w:rsidRPr="00B56FFC">
        <w:rPr>
          <w:rFonts w:ascii="Sylfaen" w:hAnsi="Sylfaen"/>
          <w:i w:val="0"/>
          <w:color w:val="FF0000"/>
          <w:sz w:val="24"/>
          <w:szCs w:val="24"/>
        </w:rPr>
        <w:t>.</w:t>
      </w:r>
      <w:r w:rsidR="00B56FFC" w:rsidRPr="00B56FFC">
        <w:rPr>
          <w:rFonts w:ascii="GHEA Grapalat" w:hAnsi="GHEA Grapalat"/>
          <w:color w:val="FF0000"/>
          <w:sz w:val="24"/>
          <w:szCs w:val="24"/>
        </w:rPr>
        <w:t>12</w:t>
      </w:r>
      <w:r w:rsidR="009E3704" w:rsidRPr="00B56FFC">
        <w:rPr>
          <w:rFonts w:ascii="GHEA Grapalat" w:hAnsi="GHEA Grapalat"/>
          <w:color w:val="FF0000"/>
          <w:sz w:val="24"/>
          <w:szCs w:val="24"/>
        </w:rPr>
        <w:t>.202</w:t>
      </w:r>
      <w:r w:rsidR="008B3A70" w:rsidRPr="00B56FFC">
        <w:rPr>
          <w:rFonts w:ascii="GHEA Grapalat" w:hAnsi="GHEA Grapalat"/>
          <w:color w:val="FF0000"/>
          <w:sz w:val="24"/>
          <w:szCs w:val="24"/>
        </w:rPr>
        <w:t>4</w:t>
      </w:r>
      <w:r w:rsidR="009E3704" w:rsidRPr="00B56FFC">
        <w:rPr>
          <w:rFonts w:ascii="Sylfaen" w:hAnsi="Sylfaen"/>
          <w:color w:val="FF0000"/>
          <w:sz w:val="24"/>
          <w:szCs w:val="24"/>
          <w:lang w:val="hy-AM"/>
        </w:rPr>
        <w:t xml:space="preserve"> года</w:t>
      </w:r>
      <w:r w:rsidR="009E3704" w:rsidRPr="00B56FFC">
        <w:rPr>
          <w:rFonts w:ascii="Sylfaen" w:hAnsi="Sylfaen"/>
          <w:color w:val="FF0000"/>
          <w:sz w:val="24"/>
          <w:szCs w:val="24"/>
        </w:rPr>
        <w:t xml:space="preserve"> </w:t>
      </w:r>
      <w:r w:rsidRPr="008B3A70">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12B8D" w:rsidRPr="00501D4F" w:rsidRDefault="009E3704" w:rsidP="00D80BAB">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D80BAB" w:rsidRPr="00501D4F">
        <w:rPr>
          <w:rFonts w:ascii="GHEA Grapalat" w:hAnsi="GHEA Grapalat" w:cs="Sylfaen"/>
          <w:b/>
          <w:sz w:val="22"/>
          <w:szCs w:val="22"/>
        </w:rPr>
        <w:t xml:space="preserve">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E4331B">
        <w:rPr>
          <w:rFonts w:ascii="Sylfaen" w:hAnsi="Sylfaen"/>
        </w:rPr>
        <w:t xml:space="preserve">VAM-GHAPDzB-25/01 </w:t>
      </w:r>
      <w:r w:rsidR="001411A5">
        <w:rPr>
          <w:rFonts w:ascii="Sylfaen" w:hAnsi="Sylfaen"/>
        </w:rPr>
        <w:t xml:space="preserve">          </w:t>
      </w:r>
      <w:r w:rsidR="009E3704" w:rsidRPr="009E3704">
        <w:rPr>
          <w:rFonts w:ascii="GHEA Grapalat" w:hAnsi="GHEA Grapalat"/>
          <w:i/>
        </w:rPr>
        <w:br/>
        <w:t xml:space="preserve">№ 1 от </w:t>
      </w:r>
      <w:r w:rsidR="00CD7CCF">
        <w:rPr>
          <w:rFonts w:ascii="GHEA Grapalat" w:hAnsi="GHEA Grapalat"/>
          <w:i/>
        </w:rPr>
        <w:t>04</w:t>
      </w:r>
      <w:r w:rsidR="009E3704" w:rsidRPr="009E3704">
        <w:rPr>
          <w:rFonts w:ascii="GHEA Grapalat" w:hAnsi="GHEA Grapalat"/>
          <w:i/>
        </w:rPr>
        <w:t xml:space="preserve"> </w:t>
      </w:r>
      <w:r w:rsidR="00D80BAB">
        <w:rPr>
          <w:rFonts w:ascii="GHEA Grapalat" w:hAnsi="GHEA Grapalat"/>
        </w:rPr>
        <w:t>.</w:t>
      </w:r>
      <w:r w:rsidR="00B56FFC">
        <w:rPr>
          <w:rFonts w:ascii="GHEA Grapalat" w:hAnsi="GHEA Grapalat"/>
        </w:rPr>
        <w:t>12</w:t>
      </w:r>
      <w:r w:rsidR="009E3704" w:rsidRPr="009E3704">
        <w:rPr>
          <w:rFonts w:ascii="GHEA Grapalat" w:hAnsi="GHEA Grapalat"/>
        </w:rPr>
        <w:t>.</w:t>
      </w:r>
      <w:r w:rsidR="00D80BAB">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814657" w:rsidP="009E3704">
      <w:pPr>
        <w:widowControl w:val="0"/>
        <w:spacing w:after="160"/>
        <w:ind w:right="-7" w:firstLine="567"/>
        <w:jc w:val="center"/>
        <w:rPr>
          <w:rFonts w:ascii="Calibri" w:hAnsi="Calibri" w:cs="Sylfaen"/>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D80BAB" w:rsidRPr="00501D4F">
        <w:rPr>
          <w:rFonts w:ascii="Calibri" w:hAnsi="Calibri"/>
        </w:rPr>
        <w:t xml:space="preserve"> </w:t>
      </w:r>
      <w:r w:rsidR="00D80BAB" w:rsidRPr="009B2156">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1411A5" w:rsidP="00BD0664">
      <w:pPr>
        <w:jc w:val="center"/>
        <w:rPr>
          <w:rFonts w:ascii="GHEA Grapalat" w:hAnsi="GHEA Grapalat"/>
        </w:rPr>
      </w:pPr>
      <w:r>
        <w:rPr>
          <w:rFonts w:ascii="GHEA Grapalat" w:hAnsi="GHEA Grapalat"/>
        </w:rPr>
        <w:t>«Aralez</w:t>
      </w:r>
      <w:r w:rsidR="00814657">
        <w:rPr>
          <w:rFonts w:ascii="GHEA Grapalat" w:hAnsi="GHEA Grapalat"/>
        </w:rPr>
        <w:t xml:space="preserve">  НУХ»  HOAK</w:t>
      </w:r>
      <w:r w:rsidR="00D80BAB">
        <w:rPr>
          <w:rFonts w:ascii="GHEA Grapalat" w:hAnsi="GHEA Grapalat"/>
        </w:rPr>
        <w:t xml:space="preserve"> </w:t>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12B8D" w:rsidRPr="00501D4F" w:rsidRDefault="00814657" w:rsidP="00E12B8D">
      <w:pPr>
        <w:widowControl w:val="0"/>
        <w:spacing w:after="160"/>
        <w:jc w:val="center"/>
        <w:rPr>
          <w:rFonts w:ascii="GHEA Grapalat" w:hAnsi="GHEA Grapalat"/>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F06F17" w:rsidRPr="00501D4F">
        <w:rPr>
          <w:rFonts w:ascii="GHEA Grapalat" w:hAnsi="GHEA Grapalat"/>
          <w:b/>
        </w:rPr>
        <w:t xml:space="preserve"> </w:t>
      </w:r>
      <w:r w:rsidR="00F06F17" w:rsidRPr="00F06F17">
        <w:rPr>
          <w:rFonts w:ascii="GHEA Grapalat" w:hAnsi="GHEA Grapalat"/>
          <w:b/>
        </w:rPr>
        <w:t xml:space="preserve"> </w:t>
      </w:r>
      <w:r w:rsidR="00E12B8D" w:rsidRPr="00501D4F">
        <w:rPr>
          <w:rFonts w:ascii="GHEA Grapalat" w:hAnsi="GHEA Grapalat"/>
          <w:b/>
        </w:rPr>
        <w:t xml:space="preserve">ПРИГЛАШЕНИЯ НА ОТКРЫТЫЙ КОНКУРС, </w:t>
      </w:r>
      <w:r w:rsidR="00E12B8D"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E4331B">
        <w:rPr>
          <w:rFonts w:ascii="Sylfaen" w:hAnsi="Sylfaen"/>
        </w:rPr>
        <w:t xml:space="preserve">VAM-GHAPDzB-25/01 </w:t>
      </w:r>
      <w:r w:rsidR="001411A5">
        <w:rPr>
          <w:rFonts w:ascii="Sylfaen" w:hAnsi="Sylfaen"/>
        </w:rPr>
        <w:t xml:space="preserve">          </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650AF3">
      <w:pPr>
        <w:widowControl w:val="0"/>
        <w:spacing w:after="160"/>
        <w:jc w:val="center"/>
        <w:rPr>
          <w:rFonts w:ascii="GHEA Grapalat" w:hAnsi="GHEA Grapalat"/>
        </w:rPr>
      </w:pPr>
      <w:r w:rsidRPr="009044F1">
        <w:rPr>
          <w:rFonts w:ascii="GHEA Grapalat" w:hAnsi="GHEA Grapalat"/>
        </w:rPr>
        <w:br w:type="page"/>
      </w:r>
      <w:r w:rsidR="00650AF3">
        <w:rPr>
          <w:rFonts w:ascii="GHEA Grapalat" w:hAnsi="GHEA Grapalat"/>
        </w:rPr>
        <w:lastRenderedPageBreak/>
        <w:t>ЧАСТЬ I</w:t>
      </w: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AD6E3B"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AD6E3B">
        <w:rPr>
          <w:rFonts w:ascii="GHEA Grapalat" w:hAnsi="GHEA Grapalat"/>
          <w:i w:val="0"/>
          <w:sz w:val="24"/>
          <w:szCs w:val="24"/>
        </w:rPr>
        <w:t xml:space="preserve">Предметом закупки является приобретение </w:t>
      </w:r>
      <w:r w:rsidR="00814657">
        <w:rPr>
          <w:rFonts w:ascii="GHEA Grapalat" w:hAnsi="GHEA Grapalat"/>
          <w:i w:val="0"/>
          <w:sz w:val="24"/>
          <w:szCs w:val="24"/>
        </w:rPr>
        <w:t>«</w:t>
      </w:r>
      <w:r w:rsidR="001411A5">
        <w:rPr>
          <w:rFonts w:ascii="GHEA Grapalat" w:hAnsi="GHEA Grapalat"/>
          <w:i w:val="0"/>
          <w:sz w:val="24"/>
          <w:szCs w:val="24"/>
        </w:rPr>
        <w:t xml:space="preserve">Aralez  НУХ  </w:t>
      </w:r>
      <w:r w:rsidR="00814657">
        <w:rPr>
          <w:rFonts w:ascii="GHEA Grapalat" w:hAnsi="GHEA Grapalat"/>
          <w:i w:val="0"/>
          <w:sz w:val="24"/>
          <w:szCs w:val="24"/>
        </w:rPr>
        <w:t>»  HOAK</w:t>
      </w:r>
      <w:r w:rsidR="00F06F17" w:rsidRPr="00AD6E3B">
        <w:rPr>
          <w:rFonts w:ascii="GHEA Grapalat" w:hAnsi="GHEA Grapalat"/>
          <w:i w:val="0"/>
          <w:sz w:val="24"/>
          <w:szCs w:val="24"/>
        </w:rPr>
        <w:t xml:space="preserve"> </w:t>
      </w:r>
      <w:r w:rsidRPr="00AD6E3B">
        <w:rPr>
          <w:rFonts w:ascii="GHEA Grapalat" w:hAnsi="GHEA Grapalat"/>
          <w:i w:val="0"/>
          <w:sz w:val="24"/>
          <w:szCs w:val="24"/>
        </w:rPr>
        <w:t>(далее — также товар) для нужд "</w:t>
      </w:r>
      <w:r w:rsidR="009E3704" w:rsidRPr="00AD6E3B">
        <w:rPr>
          <w:rFonts w:ascii="Arial Unicode" w:hAnsi="Arial Unicode"/>
          <w:i w:val="0"/>
          <w:sz w:val="24"/>
          <w:szCs w:val="24"/>
        </w:rPr>
        <w:t xml:space="preserve"> продуктов</w:t>
      </w:r>
      <w:r w:rsidR="009E3704" w:rsidRPr="00AD6E3B">
        <w:rPr>
          <w:rFonts w:ascii="GHEA Grapalat" w:hAnsi="GHEA Grapalat"/>
          <w:i w:val="0"/>
          <w:sz w:val="24"/>
          <w:szCs w:val="24"/>
        </w:rPr>
        <w:t xml:space="preserve"> </w:t>
      </w:r>
      <w:r w:rsidRPr="00AD6E3B">
        <w:rPr>
          <w:rFonts w:ascii="GHEA Grapalat" w:hAnsi="GHEA Grapalat"/>
          <w:i w:val="0"/>
          <w:sz w:val="24"/>
          <w:szCs w:val="24"/>
        </w:rPr>
        <w:t>", которые сгруппированы в лоты "</w:t>
      </w:r>
      <w:r w:rsidR="00B56FFC">
        <w:rPr>
          <w:rFonts w:ascii="GHEA Grapalat" w:hAnsi="GHEA Grapalat"/>
          <w:i w:val="0"/>
          <w:sz w:val="24"/>
          <w:szCs w:val="24"/>
        </w:rPr>
        <w:t>24</w:t>
      </w:r>
      <w:r w:rsidRPr="00AD6E3B">
        <w:rPr>
          <w:rFonts w:ascii="GHEA Grapalat" w:hAnsi="GHEA Grapalat"/>
          <w:i w:val="0"/>
          <w:sz w:val="24"/>
          <w:szCs w:val="24"/>
        </w:rPr>
        <w:t>":</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0"/>
        <w:gridCol w:w="2610"/>
        <w:gridCol w:w="4632"/>
      </w:tblGrid>
      <w:tr w:rsidR="00E12B8D" w:rsidRPr="00501D4F" w:rsidTr="00650AF3">
        <w:trPr>
          <w:trHeight w:val="400"/>
          <w:jc w:val="center"/>
        </w:trPr>
        <w:tc>
          <w:tcPr>
            <w:tcW w:w="4810" w:type="dxa"/>
            <w:gridSpan w:val="2"/>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Лотов</w:t>
            </w:r>
          </w:p>
        </w:tc>
        <w:tc>
          <w:tcPr>
            <w:tcW w:w="4632" w:type="dxa"/>
            <w:vMerge w:val="restart"/>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Наименование лота</w:t>
            </w:r>
          </w:p>
        </w:tc>
      </w:tr>
      <w:tr w:rsidR="00E12B8D" w:rsidRPr="00501D4F" w:rsidTr="00650AF3">
        <w:trPr>
          <w:trHeight w:val="400"/>
          <w:jc w:val="center"/>
        </w:trPr>
        <w:tc>
          <w:tcPr>
            <w:tcW w:w="2200" w:type="dxa"/>
            <w:vAlign w:val="center"/>
          </w:tcPr>
          <w:p w:rsidR="00E12B8D" w:rsidRPr="00AD6E3B" w:rsidRDefault="00E12B8D" w:rsidP="008B1F5B">
            <w:pPr>
              <w:pStyle w:val="23"/>
              <w:widowControl w:val="0"/>
              <w:spacing w:after="120" w:line="240" w:lineRule="auto"/>
              <w:ind w:firstLine="0"/>
              <w:jc w:val="center"/>
              <w:rPr>
                <w:rFonts w:ascii="GHEA Grapalat" w:hAnsi="GHEA Grapalat"/>
                <w:sz w:val="24"/>
                <w:szCs w:val="24"/>
              </w:rPr>
            </w:pPr>
            <w:r w:rsidRPr="00AD6E3B">
              <w:rPr>
                <w:rFonts w:ascii="GHEA Grapalat" w:hAnsi="GHEA Grapalat"/>
                <w:b/>
                <w:i/>
                <w:sz w:val="24"/>
                <w:szCs w:val="24"/>
              </w:rPr>
              <w:t>Номера</w:t>
            </w:r>
          </w:p>
        </w:tc>
        <w:tc>
          <w:tcPr>
            <w:tcW w:w="2609" w:type="dxa"/>
            <w:vAlign w:val="center"/>
          </w:tcPr>
          <w:p w:rsidR="00E12B8D" w:rsidRPr="00BE6A46" w:rsidRDefault="00E12B8D" w:rsidP="008B1F5B">
            <w:pPr>
              <w:pStyle w:val="23"/>
              <w:widowControl w:val="0"/>
              <w:spacing w:after="120" w:line="240" w:lineRule="auto"/>
              <w:ind w:firstLine="0"/>
              <w:jc w:val="center"/>
              <w:rPr>
                <w:rFonts w:ascii="GHEA Grapalat" w:hAnsi="GHEA Grapalat"/>
                <w:b/>
                <w:i/>
                <w:sz w:val="24"/>
                <w:szCs w:val="24"/>
              </w:rPr>
            </w:pPr>
            <w:r w:rsidRPr="00BE6A46">
              <w:rPr>
                <w:rFonts w:ascii="GHEA Grapalat" w:hAnsi="GHEA Grapalat"/>
                <w:b/>
                <w:i/>
                <w:sz w:val="24"/>
                <w:szCs w:val="24"/>
              </w:rPr>
              <w:t>Цена закупки</w:t>
            </w:r>
          </w:p>
        </w:tc>
        <w:tc>
          <w:tcPr>
            <w:tcW w:w="4632"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650AF3" w:rsidRPr="00501D4F" w:rsidTr="00650AF3">
        <w:trPr>
          <w:trHeight w:val="248"/>
          <w:jc w:val="center"/>
        </w:trPr>
        <w:tc>
          <w:tcPr>
            <w:tcW w:w="2200" w:type="dxa"/>
          </w:tcPr>
          <w:p w:rsidR="00650AF3" w:rsidRPr="00072A50" w:rsidRDefault="00650AF3" w:rsidP="00650AF3">
            <w:r w:rsidRPr="00072A50">
              <w:t>2</w:t>
            </w:r>
          </w:p>
        </w:tc>
        <w:tc>
          <w:tcPr>
            <w:tcW w:w="2609" w:type="dxa"/>
            <w:tcBorders>
              <w:top w:val="single" w:sz="4" w:space="0" w:color="auto"/>
              <w:left w:val="single" w:sz="4" w:space="0" w:color="auto"/>
              <w:bottom w:val="single" w:sz="4" w:space="0" w:color="auto"/>
              <w:right w:val="single" w:sz="4" w:space="0" w:color="auto"/>
            </w:tcBorders>
            <w:shd w:val="clear" w:color="auto" w:fill="auto"/>
          </w:tcPr>
          <w:p w:rsidR="00650AF3" w:rsidRPr="00E32818" w:rsidRDefault="00650AF3" w:rsidP="00650AF3">
            <w:r w:rsidRPr="00E32818">
              <w:t>1925000</w:t>
            </w:r>
          </w:p>
        </w:tc>
        <w:tc>
          <w:tcPr>
            <w:tcW w:w="4632" w:type="dxa"/>
          </w:tcPr>
          <w:p w:rsidR="00650AF3" w:rsidRPr="00387845" w:rsidRDefault="00650AF3" w:rsidP="00650AF3">
            <w:r w:rsidRPr="00387845">
              <w:t>Хлеб</w:t>
            </w:r>
          </w:p>
        </w:tc>
      </w:tr>
      <w:tr w:rsidR="00650AF3" w:rsidRPr="00501D4F" w:rsidTr="00650AF3">
        <w:trPr>
          <w:trHeight w:val="248"/>
          <w:jc w:val="center"/>
        </w:trPr>
        <w:tc>
          <w:tcPr>
            <w:tcW w:w="2200" w:type="dxa"/>
          </w:tcPr>
          <w:p w:rsidR="00650AF3" w:rsidRPr="00072A50" w:rsidRDefault="00650AF3" w:rsidP="00650AF3">
            <w:r w:rsidRPr="00072A50">
              <w:t>3</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240000</w:t>
            </w:r>
          </w:p>
        </w:tc>
        <w:tc>
          <w:tcPr>
            <w:tcW w:w="4632" w:type="dxa"/>
          </w:tcPr>
          <w:p w:rsidR="00650AF3" w:rsidRPr="00387845" w:rsidRDefault="00650AF3" w:rsidP="00650AF3">
            <w:r w:rsidRPr="00387845">
              <w:t>булочка</w:t>
            </w:r>
          </w:p>
        </w:tc>
      </w:tr>
      <w:tr w:rsidR="00650AF3" w:rsidRPr="00501D4F" w:rsidTr="00650AF3">
        <w:trPr>
          <w:trHeight w:val="248"/>
          <w:jc w:val="center"/>
        </w:trPr>
        <w:tc>
          <w:tcPr>
            <w:tcW w:w="2200" w:type="dxa"/>
          </w:tcPr>
          <w:p w:rsidR="00650AF3" w:rsidRPr="00072A50" w:rsidRDefault="00650AF3" w:rsidP="00650AF3">
            <w:r w:rsidRPr="00072A50">
              <w:t>4</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150000</w:t>
            </w:r>
          </w:p>
        </w:tc>
        <w:tc>
          <w:tcPr>
            <w:tcW w:w="4632" w:type="dxa"/>
          </w:tcPr>
          <w:p w:rsidR="00650AF3" w:rsidRPr="00387845" w:rsidRDefault="00650AF3" w:rsidP="00650AF3">
            <w:r w:rsidRPr="00387845">
              <w:t>макароны</w:t>
            </w:r>
          </w:p>
        </w:tc>
      </w:tr>
      <w:tr w:rsidR="00650AF3" w:rsidRPr="00501D4F" w:rsidTr="00650AF3">
        <w:trPr>
          <w:trHeight w:val="248"/>
          <w:jc w:val="center"/>
        </w:trPr>
        <w:tc>
          <w:tcPr>
            <w:tcW w:w="2200" w:type="dxa"/>
          </w:tcPr>
          <w:p w:rsidR="00650AF3" w:rsidRPr="00072A50" w:rsidRDefault="00650AF3" w:rsidP="00650AF3">
            <w:r w:rsidRPr="00072A50">
              <w:t>5</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210000</w:t>
            </w:r>
          </w:p>
        </w:tc>
        <w:tc>
          <w:tcPr>
            <w:tcW w:w="4632" w:type="dxa"/>
          </w:tcPr>
          <w:p w:rsidR="00650AF3" w:rsidRPr="00387845" w:rsidRDefault="00650AF3" w:rsidP="00650AF3">
            <w:r w:rsidRPr="00387845">
              <w:t xml:space="preserve">Сахар  </w:t>
            </w:r>
          </w:p>
        </w:tc>
      </w:tr>
      <w:tr w:rsidR="00650AF3" w:rsidRPr="00501D4F" w:rsidTr="00650AF3">
        <w:trPr>
          <w:trHeight w:val="248"/>
          <w:jc w:val="center"/>
        </w:trPr>
        <w:tc>
          <w:tcPr>
            <w:tcW w:w="2200" w:type="dxa"/>
          </w:tcPr>
          <w:p w:rsidR="00650AF3" w:rsidRPr="00072A50" w:rsidRDefault="00650AF3" w:rsidP="00650AF3">
            <w:r w:rsidRPr="00072A50">
              <w:t>6</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2100000</w:t>
            </w:r>
          </w:p>
        </w:tc>
        <w:tc>
          <w:tcPr>
            <w:tcW w:w="4632" w:type="dxa"/>
          </w:tcPr>
          <w:p w:rsidR="00650AF3" w:rsidRPr="00387845" w:rsidRDefault="00650AF3" w:rsidP="00650AF3">
            <w:r w:rsidRPr="00387845">
              <w:t xml:space="preserve">Масло </w:t>
            </w:r>
          </w:p>
        </w:tc>
      </w:tr>
      <w:tr w:rsidR="00650AF3" w:rsidRPr="00501D4F" w:rsidTr="00650AF3">
        <w:trPr>
          <w:trHeight w:val="248"/>
          <w:jc w:val="center"/>
        </w:trPr>
        <w:tc>
          <w:tcPr>
            <w:tcW w:w="2200" w:type="dxa"/>
          </w:tcPr>
          <w:p w:rsidR="00650AF3" w:rsidRPr="00072A50" w:rsidRDefault="00650AF3" w:rsidP="00650AF3">
            <w:r w:rsidRPr="00072A50">
              <w:t>15</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2494000</w:t>
            </w:r>
          </w:p>
        </w:tc>
        <w:tc>
          <w:tcPr>
            <w:tcW w:w="4632" w:type="dxa"/>
          </w:tcPr>
          <w:p w:rsidR="00650AF3" w:rsidRPr="00387845" w:rsidRDefault="00650AF3" w:rsidP="00650AF3">
            <w:r w:rsidRPr="00387845">
              <w:t xml:space="preserve">Говядина  мясо </w:t>
            </w:r>
          </w:p>
        </w:tc>
      </w:tr>
      <w:tr w:rsidR="00650AF3" w:rsidRPr="00501D4F" w:rsidTr="00650AF3">
        <w:trPr>
          <w:trHeight w:val="248"/>
          <w:jc w:val="center"/>
        </w:trPr>
        <w:tc>
          <w:tcPr>
            <w:tcW w:w="2200" w:type="dxa"/>
          </w:tcPr>
          <w:p w:rsidR="00650AF3" w:rsidRPr="00072A50" w:rsidRDefault="00650AF3" w:rsidP="00650AF3">
            <w:r w:rsidRPr="00072A50">
              <w:t>16</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1176000</w:t>
            </w:r>
          </w:p>
        </w:tc>
        <w:tc>
          <w:tcPr>
            <w:tcW w:w="4632" w:type="dxa"/>
          </w:tcPr>
          <w:p w:rsidR="00650AF3" w:rsidRPr="00387845" w:rsidRDefault="00650AF3" w:rsidP="00650AF3">
            <w:r w:rsidRPr="00387845">
              <w:t>Курица грудь</w:t>
            </w:r>
          </w:p>
        </w:tc>
      </w:tr>
      <w:tr w:rsidR="00650AF3" w:rsidRPr="00501D4F" w:rsidTr="00650AF3">
        <w:trPr>
          <w:trHeight w:val="262"/>
          <w:jc w:val="center"/>
        </w:trPr>
        <w:tc>
          <w:tcPr>
            <w:tcW w:w="2200" w:type="dxa"/>
          </w:tcPr>
          <w:p w:rsidR="00650AF3" w:rsidRPr="00072A50" w:rsidRDefault="00650AF3" w:rsidP="00650AF3">
            <w:r w:rsidRPr="00072A50">
              <w:t>17</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560000</w:t>
            </w:r>
          </w:p>
        </w:tc>
        <w:tc>
          <w:tcPr>
            <w:tcW w:w="4632" w:type="dxa"/>
          </w:tcPr>
          <w:p w:rsidR="00650AF3" w:rsidRPr="00387845" w:rsidRDefault="00650AF3" w:rsidP="00650AF3">
            <w:r w:rsidRPr="00387845">
              <w:t>Сыр Чанах</w:t>
            </w:r>
          </w:p>
        </w:tc>
      </w:tr>
      <w:tr w:rsidR="00650AF3" w:rsidRPr="00501D4F" w:rsidTr="00650AF3">
        <w:trPr>
          <w:trHeight w:val="248"/>
          <w:jc w:val="center"/>
        </w:trPr>
        <w:tc>
          <w:tcPr>
            <w:tcW w:w="2200" w:type="dxa"/>
          </w:tcPr>
          <w:p w:rsidR="00650AF3" w:rsidRPr="00072A50" w:rsidRDefault="00650AF3" w:rsidP="00650AF3">
            <w:r w:rsidRPr="00072A50">
              <w:t>18</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300000</w:t>
            </w:r>
          </w:p>
        </w:tc>
        <w:tc>
          <w:tcPr>
            <w:tcW w:w="4632" w:type="dxa"/>
          </w:tcPr>
          <w:p w:rsidR="00650AF3" w:rsidRPr="00387845" w:rsidRDefault="00650AF3" w:rsidP="00650AF3">
            <w:r w:rsidRPr="00387845">
              <w:t>Молоко: пастеризованный</w:t>
            </w:r>
          </w:p>
        </w:tc>
      </w:tr>
      <w:tr w:rsidR="00650AF3" w:rsidRPr="00501D4F" w:rsidTr="00650AF3">
        <w:trPr>
          <w:trHeight w:val="248"/>
          <w:jc w:val="center"/>
        </w:trPr>
        <w:tc>
          <w:tcPr>
            <w:tcW w:w="2200" w:type="dxa"/>
          </w:tcPr>
          <w:p w:rsidR="00650AF3" w:rsidRPr="00072A50" w:rsidRDefault="00650AF3" w:rsidP="00650AF3">
            <w:r w:rsidRPr="00072A50">
              <w:t>19</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422500</w:t>
            </w:r>
          </w:p>
        </w:tc>
        <w:tc>
          <w:tcPr>
            <w:tcW w:w="4632" w:type="dxa"/>
          </w:tcPr>
          <w:p w:rsidR="00650AF3" w:rsidRPr="00387845" w:rsidRDefault="00650AF3" w:rsidP="00650AF3">
            <w:r w:rsidRPr="00387845">
              <w:t>Йогурт</w:t>
            </w:r>
          </w:p>
        </w:tc>
      </w:tr>
      <w:tr w:rsidR="00650AF3" w:rsidRPr="00501D4F" w:rsidTr="00650AF3">
        <w:trPr>
          <w:trHeight w:val="248"/>
          <w:jc w:val="center"/>
        </w:trPr>
        <w:tc>
          <w:tcPr>
            <w:tcW w:w="2200" w:type="dxa"/>
          </w:tcPr>
          <w:p w:rsidR="00650AF3" w:rsidRPr="00072A50" w:rsidRDefault="00650AF3" w:rsidP="00650AF3">
            <w:r w:rsidRPr="00072A50">
              <w:t>20</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990000</w:t>
            </w:r>
          </w:p>
        </w:tc>
        <w:tc>
          <w:tcPr>
            <w:tcW w:w="4632" w:type="dxa"/>
          </w:tcPr>
          <w:p w:rsidR="00650AF3" w:rsidRPr="00387845" w:rsidRDefault="00650AF3" w:rsidP="00650AF3">
            <w:r w:rsidRPr="00387845">
              <w:t xml:space="preserve">Кислый </w:t>
            </w:r>
          </w:p>
        </w:tc>
      </w:tr>
      <w:tr w:rsidR="00650AF3" w:rsidRPr="00501D4F" w:rsidTr="00650AF3">
        <w:trPr>
          <w:trHeight w:val="248"/>
          <w:jc w:val="center"/>
        </w:trPr>
        <w:tc>
          <w:tcPr>
            <w:tcW w:w="2200" w:type="dxa"/>
          </w:tcPr>
          <w:p w:rsidR="00650AF3" w:rsidRPr="00072A50" w:rsidRDefault="00650AF3" w:rsidP="00650AF3">
            <w:r w:rsidRPr="00072A50">
              <w:t>21</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400000</w:t>
            </w:r>
          </w:p>
        </w:tc>
        <w:tc>
          <w:tcPr>
            <w:tcW w:w="4632" w:type="dxa"/>
          </w:tcPr>
          <w:p w:rsidR="00650AF3" w:rsidRPr="00387845" w:rsidRDefault="00650AF3" w:rsidP="00650AF3">
            <w:r w:rsidRPr="00387845">
              <w:t xml:space="preserve">Творог </w:t>
            </w:r>
          </w:p>
        </w:tc>
      </w:tr>
      <w:tr w:rsidR="00650AF3" w:rsidRPr="00501D4F" w:rsidTr="00650AF3">
        <w:trPr>
          <w:trHeight w:val="248"/>
          <w:jc w:val="center"/>
        </w:trPr>
        <w:tc>
          <w:tcPr>
            <w:tcW w:w="2200" w:type="dxa"/>
          </w:tcPr>
          <w:p w:rsidR="00650AF3" w:rsidRPr="00072A50" w:rsidRDefault="00650AF3" w:rsidP="00650AF3">
            <w:r w:rsidRPr="00072A50">
              <w:t>22</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195000</w:t>
            </w:r>
          </w:p>
        </w:tc>
        <w:tc>
          <w:tcPr>
            <w:tcW w:w="4632" w:type="dxa"/>
          </w:tcPr>
          <w:p w:rsidR="00650AF3" w:rsidRPr="00387845" w:rsidRDefault="00650AF3" w:rsidP="00650AF3">
            <w:r w:rsidRPr="00387845">
              <w:t>Сжатый молоко</w:t>
            </w:r>
          </w:p>
        </w:tc>
      </w:tr>
      <w:tr w:rsidR="00650AF3" w:rsidRPr="00501D4F" w:rsidTr="00650AF3">
        <w:trPr>
          <w:trHeight w:val="248"/>
          <w:jc w:val="center"/>
        </w:trPr>
        <w:tc>
          <w:tcPr>
            <w:tcW w:w="2200" w:type="dxa"/>
          </w:tcPr>
          <w:p w:rsidR="00650AF3" w:rsidRPr="00072A50" w:rsidRDefault="00650AF3" w:rsidP="00650AF3">
            <w:r w:rsidRPr="00072A50">
              <w:t>23</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165000</w:t>
            </w:r>
          </w:p>
        </w:tc>
        <w:tc>
          <w:tcPr>
            <w:tcW w:w="4632" w:type="dxa"/>
          </w:tcPr>
          <w:p w:rsidR="00650AF3" w:rsidRPr="00387845" w:rsidRDefault="00650AF3" w:rsidP="00650AF3">
            <w:r w:rsidRPr="00387845">
              <w:t>печенье</w:t>
            </w:r>
          </w:p>
        </w:tc>
      </w:tr>
      <w:tr w:rsidR="00650AF3" w:rsidRPr="00501D4F" w:rsidTr="00650AF3">
        <w:trPr>
          <w:trHeight w:val="248"/>
          <w:jc w:val="center"/>
        </w:trPr>
        <w:tc>
          <w:tcPr>
            <w:tcW w:w="2200" w:type="dxa"/>
          </w:tcPr>
          <w:p w:rsidR="00650AF3" w:rsidRPr="00072A50" w:rsidRDefault="00650AF3" w:rsidP="00650AF3">
            <w:r w:rsidRPr="00072A50">
              <w:t>24</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360000</w:t>
            </w:r>
          </w:p>
        </w:tc>
        <w:tc>
          <w:tcPr>
            <w:tcW w:w="4632" w:type="dxa"/>
          </w:tcPr>
          <w:p w:rsidR="00650AF3" w:rsidRPr="00387845" w:rsidRDefault="00650AF3" w:rsidP="00650AF3">
            <w:r w:rsidRPr="00387845">
              <w:t xml:space="preserve">Конфеты в шоколаде </w:t>
            </w:r>
          </w:p>
        </w:tc>
      </w:tr>
      <w:tr w:rsidR="00650AF3" w:rsidRPr="00501D4F" w:rsidTr="00650AF3">
        <w:trPr>
          <w:trHeight w:val="248"/>
          <w:jc w:val="center"/>
        </w:trPr>
        <w:tc>
          <w:tcPr>
            <w:tcW w:w="2200" w:type="dxa"/>
          </w:tcPr>
          <w:p w:rsidR="00650AF3" w:rsidRPr="00072A50" w:rsidRDefault="00650AF3" w:rsidP="00650AF3">
            <w:r w:rsidRPr="00072A50">
              <w:t>25</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195000</w:t>
            </w:r>
          </w:p>
        </w:tc>
        <w:tc>
          <w:tcPr>
            <w:tcW w:w="4632" w:type="dxa"/>
          </w:tcPr>
          <w:p w:rsidR="00650AF3" w:rsidRPr="00387845" w:rsidRDefault="00650AF3" w:rsidP="00650AF3">
            <w:r w:rsidRPr="00387845">
              <w:t>глушилка</w:t>
            </w:r>
          </w:p>
        </w:tc>
      </w:tr>
      <w:tr w:rsidR="00650AF3" w:rsidRPr="00501D4F" w:rsidTr="00650AF3">
        <w:trPr>
          <w:trHeight w:val="248"/>
          <w:jc w:val="center"/>
        </w:trPr>
        <w:tc>
          <w:tcPr>
            <w:tcW w:w="2200" w:type="dxa"/>
          </w:tcPr>
          <w:p w:rsidR="00650AF3" w:rsidRPr="00072A50" w:rsidRDefault="00650AF3" w:rsidP="00650AF3">
            <w:r w:rsidRPr="00072A50">
              <w:t>28</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302500</w:t>
            </w:r>
          </w:p>
        </w:tc>
        <w:tc>
          <w:tcPr>
            <w:tcW w:w="4632" w:type="dxa"/>
          </w:tcPr>
          <w:p w:rsidR="00650AF3" w:rsidRPr="00387845" w:rsidRDefault="00650AF3" w:rsidP="00650AF3">
            <w:r w:rsidRPr="00387845">
              <w:t>сок</w:t>
            </w:r>
          </w:p>
        </w:tc>
      </w:tr>
      <w:tr w:rsidR="00650AF3" w:rsidRPr="00501D4F" w:rsidTr="00650AF3">
        <w:trPr>
          <w:trHeight w:val="248"/>
          <w:jc w:val="center"/>
        </w:trPr>
        <w:tc>
          <w:tcPr>
            <w:tcW w:w="2200" w:type="dxa"/>
          </w:tcPr>
          <w:p w:rsidR="00650AF3" w:rsidRPr="00072A50" w:rsidRDefault="00650AF3" w:rsidP="00650AF3">
            <w:r w:rsidRPr="00072A50">
              <w:t>31</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195000</w:t>
            </w:r>
          </w:p>
        </w:tc>
        <w:tc>
          <w:tcPr>
            <w:tcW w:w="4632" w:type="dxa"/>
          </w:tcPr>
          <w:p w:rsidR="00650AF3" w:rsidRPr="00387845" w:rsidRDefault="00650AF3" w:rsidP="00650AF3">
            <w:r w:rsidRPr="00387845">
              <w:t>Томатная паста</w:t>
            </w:r>
          </w:p>
        </w:tc>
      </w:tr>
      <w:tr w:rsidR="00650AF3" w:rsidRPr="00501D4F" w:rsidTr="00650AF3">
        <w:trPr>
          <w:trHeight w:val="248"/>
          <w:jc w:val="center"/>
        </w:trPr>
        <w:tc>
          <w:tcPr>
            <w:tcW w:w="2200" w:type="dxa"/>
          </w:tcPr>
          <w:p w:rsidR="00650AF3" w:rsidRPr="00072A50" w:rsidRDefault="00650AF3" w:rsidP="00650AF3">
            <w:r w:rsidRPr="00072A50">
              <w:t>35</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60000</w:t>
            </w:r>
          </w:p>
        </w:tc>
        <w:tc>
          <w:tcPr>
            <w:tcW w:w="4632" w:type="dxa"/>
          </w:tcPr>
          <w:p w:rsidR="00650AF3" w:rsidRPr="00387845" w:rsidRDefault="00650AF3" w:rsidP="00650AF3">
            <w:r w:rsidRPr="00387845">
              <w:t>Консервы горох</w:t>
            </w:r>
          </w:p>
        </w:tc>
      </w:tr>
      <w:tr w:rsidR="00650AF3" w:rsidRPr="00501D4F" w:rsidTr="00650AF3">
        <w:trPr>
          <w:trHeight w:val="248"/>
          <w:jc w:val="center"/>
        </w:trPr>
        <w:tc>
          <w:tcPr>
            <w:tcW w:w="2200" w:type="dxa"/>
          </w:tcPr>
          <w:p w:rsidR="00650AF3" w:rsidRPr="00072A50" w:rsidRDefault="00650AF3" w:rsidP="00650AF3">
            <w:r w:rsidRPr="00072A50">
              <w:t>36</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90000</w:t>
            </w:r>
          </w:p>
        </w:tc>
        <w:tc>
          <w:tcPr>
            <w:tcW w:w="4632" w:type="dxa"/>
          </w:tcPr>
          <w:p w:rsidR="00650AF3" w:rsidRPr="00387845" w:rsidRDefault="00650AF3" w:rsidP="00650AF3">
            <w:r w:rsidRPr="00387845">
              <w:t>Консервы кукуруза</w:t>
            </w:r>
          </w:p>
        </w:tc>
      </w:tr>
      <w:tr w:rsidR="00650AF3" w:rsidRPr="00501D4F" w:rsidTr="00650AF3">
        <w:trPr>
          <w:trHeight w:val="248"/>
          <w:jc w:val="center"/>
        </w:trPr>
        <w:tc>
          <w:tcPr>
            <w:tcW w:w="2200" w:type="dxa"/>
          </w:tcPr>
          <w:p w:rsidR="00650AF3" w:rsidRPr="00072A50" w:rsidRDefault="00650AF3" w:rsidP="00650AF3">
            <w:r w:rsidRPr="00072A50">
              <w:t>40</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1344000</w:t>
            </w:r>
          </w:p>
        </w:tc>
        <w:tc>
          <w:tcPr>
            <w:tcW w:w="4632" w:type="dxa"/>
          </w:tcPr>
          <w:p w:rsidR="00650AF3" w:rsidRPr="00387845" w:rsidRDefault="00650AF3" w:rsidP="00650AF3">
            <w:r w:rsidRPr="00387845">
              <w:t>Картофель</w:t>
            </w:r>
          </w:p>
        </w:tc>
      </w:tr>
      <w:tr w:rsidR="00650AF3" w:rsidRPr="00501D4F" w:rsidTr="00650AF3">
        <w:trPr>
          <w:trHeight w:val="262"/>
          <w:jc w:val="center"/>
        </w:trPr>
        <w:tc>
          <w:tcPr>
            <w:tcW w:w="2200" w:type="dxa"/>
          </w:tcPr>
          <w:p w:rsidR="00650AF3" w:rsidRPr="00072A50" w:rsidRDefault="00650AF3" w:rsidP="00650AF3">
            <w:r w:rsidRPr="00072A50">
              <w:t>41</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60000</w:t>
            </w:r>
          </w:p>
        </w:tc>
        <w:tc>
          <w:tcPr>
            <w:tcW w:w="4632" w:type="dxa"/>
          </w:tcPr>
          <w:p w:rsidR="00650AF3" w:rsidRPr="00387845" w:rsidRDefault="00650AF3" w:rsidP="00650AF3">
            <w:r w:rsidRPr="00387845">
              <w:t>Зеленый,смешанный</w:t>
            </w:r>
          </w:p>
        </w:tc>
      </w:tr>
      <w:tr w:rsidR="00650AF3" w:rsidRPr="00501D4F" w:rsidTr="00650AF3">
        <w:trPr>
          <w:trHeight w:val="248"/>
          <w:jc w:val="center"/>
        </w:trPr>
        <w:tc>
          <w:tcPr>
            <w:tcW w:w="2200" w:type="dxa"/>
          </w:tcPr>
          <w:p w:rsidR="00650AF3" w:rsidRPr="00072A50" w:rsidRDefault="00650AF3" w:rsidP="00650AF3">
            <w:r w:rsidRPr="00072A50">
              <w:lastRenderedPageBreak/>
              <w:t>46</w:t>
            </w:r>
          </w:p>
        </w:tc>
        <w:tc>
          <w:tcPr>
            <w:tcW w:w="2609" w:type="dxa"/>
            <w:tcBorders>
              <w:top w:val="nil"/>
              <w:left w:val="single" w:sz="4" w:space="0" w:color="auto"/>
              <w:bottom w:val="single" w:sz="4" w:space="0" w:color="auto"/>
              <w:right w:val="single" w:sz="4" w:space="0" w:color="auto"/>
            </w:tcBorders>
            <w:shd w:val="clear" w:color="auto" w:fill="auto"/>
          </w:tcPr>
          <w:p w:rsidR="00650AF3" w:rsidRPr="00E32818" w:rsidRDefault="00650AF3" w:rsidP="00650AF3">
            <w:r w:rsidRPr="00E32818">
              <w:t>30000</w:t>
            </w:r>
          </w:p>
        </w:tc>
        <w:tc>
          <w:tcPr>
            <w:tcW w:w="4632" w:type="dxa"/>
          </w:tcPr>
          <w:p w:rsidR="00650AF3" w:rsidRPr="00387845" w:rsidRDefault="00650AF3" w:rsidP="00650AF3">
            <w:r w:rsidRPr="00387845">
              <w:t>Наркотик</w:t>
            </w:r>
          </w:p>
        </w:tc>
      </w:tr>
      <w:tr w:rsidR="00650AF3" w:rsidRPr="00501D4F" w:rsidTr="00650AF3">
        <w:trPr>
          <w:trHeight w:val="248"/>
          <w:jc w:val="center"/>
        </w:trPr>
        <w:tc>
          <w:tcPr>
            <w:tcW w:w="2200" w:type="dxa"/>
          </w:tcPr>
          <w:p w:rsidR="00650AF3" w:rsidRDefault="00650AF3" w:rsidP="00650AF3">
            <w:r w:rsidRPr="00072A50">
              <w:t>54</w:t>
            </w:r>
          </w:p>
        </w:tc>
        <w:tc>
          <w:tcPr>
            <w:tcW w:w="2609" w:type="dxa"/>
            <w:tcBorders>
              <w:top w:val="nil"/>
              <w:left w:val="single" w:sz="4" w:space="0" w:color="auto"/>
              <w:bottom w:val="single" w:sz="4" w:space="0" w:color="auto"/>
              <w:right w:val="single" w:sz="4" w:space="0" w:color="auto"/>
            </w:tcBorders>
            <w:shd w:val="clear" w:color="auto" w:fill="auto"/>
          </w:tcPr>
          <w:p w:rsidR="00650AF3" w:rsidRDefault="00650AF3" w:rsidP="00650AF3">
            <w:r w:rsidRPr="00E32818">
              <w:t>120000</w:t>
            </w:r>
          </w:p>
        </w:tc>
        <w:tc>
          <w:tcPr>
            <w:tcW w:w="4632" w:type="dxa"/>
          </w:tcPr>
          <w:p w:rsidR="00650AF3" w:rsidRDefault="00650AF3" w:rsidP="00650AF3">
            <w:r w:rsidRPr="00387845">
              <w:t>Шоколад/шоколад продукт/</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D6E3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w:t>
      </w:r>
      <w:r w:rsidRPr="009044F1">
        <w:rPr>
          <w:rFonts w:ascii="GHEA Grapalat" w:hAnsi="GHEA Grapalat"/>
          <w:sz w:val="24"/>
          <w:szCs w:val="24"/>
        </w:rPr>
        <w:t xml:space="preserve">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650AF3" w:rsidRDefault="00E12B8D" w:rsidP="00650AF3">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64A76">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64A76">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AD6E3B">
        <w:rPr>
          <w:rFonts w:ascii="GHEA Grapalat" w:hAnsi="GHEA Grapalat"/>
          <w:sz w:val="24"/>
          <w:szCs w:val="24"/>
        </w:rPr>
        <w:t xml:space="preserve">Араратской </w:t>
      </w:r>
      <w:r w:rsidR="009E3704" w:rsidRPr="00F43A43">
        <w:rPr>
          <w:rFonts w:ascii="GHEA Grapalat" w:hAnsi="GHEA Grapalat"/>
          <w:sz w:val="24"/>
          <w:szCs w:val="24"/>
        </w:rPr>
        <w:t xml:space="preserve">области </w:t>
      </w:r>
      <w:r w:rsidR="009E3704" w:rsidRPr="00F43A43">
        <w:rPr>
          <w:rFonts w:ascii="Calibri" w:hAnsi="Calibri"/>
          <w:sz w:val="24"/>
          <w:szCs w:val="24"/>
        </w:rPr>
        <w:t xml:space="preserve">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AD6E3B" w:rsidRPr="00F43A43">
        <w:rPr>
          <w:rFonts w:ascii="GHEA Grapalat" w:hAnsi="GHEA Grapalat"/>
          <w:sz w:val="24"/>
          <w:szCs w:val="24"/>
        </w:rPr>
        <w:t xml:space="preserve">, </w:t>
      </w:r>
      <w:r w:rsidR="009E3704" w:rsidRPr="00F43A43">
        <w:rPr>
          <w:rFonts w:ascii="Sylfaen" w:hAnsi="Sylfaen"/>
          <w:sz w:val="24"/>
          <w:szCs w:val="24"/>
          <w:lang w:val="hy-AM"/>
        </w:rPr>
        <w:t xml:space="preserve"> </w:t>
      </w:r>
      <w:r w:rsidR="00B56FFC" w:rsidRPr="00B56FFC">
        <w:rPr>
          <w:rFonts w:ascii="Sylfaen" w:hAnsi="Sylfaen"/>
          <w:color w:val="FF0000"/>
          <w:sz w:val="24"/>
          <w:szCs w:val="24"/>
        </w:rPr>
        <w:t>12</w:t>
      </w:r>
      <w:r w:rsidR="009E3704" w:rsidRPr="00B56FFC">
        <w:rPr>
          <w:rFonts w:ascii="Sylfaen" w:hAnsi="Sylfaen"/>
          <w:color w:val="FF0000"/>
          <w:sz w:val="24"/>
          <w:szCs w:val="24"/>
        </w:rPr>
        <w:t>:</w:t>
      </w:r>
      <w:r w:rsidR="00B56FFC" w:rsidRPr="00B56FFC">
        <w:rPr>
          <w:rFonts w:ascii="Sylfaen" w:hAnsi="Sylfaen"/>
          <w:color w:val="FF0000"/>
          <w:sz w:val="24"/>
          <w:szCs w:val="24"/>
        </w:rPr>
        <w:t>0</w:t>
      </w:r>
      <w:r w:rsidR="009256FD" w:rsidRPr="00B56FFC">
        <w:rPr>
          <w:rFonts w:ascii="Sylfaen" w:hAnsi="Sylfaen"/>
          <w:color w:val="FF0000"/>
          <w:sz w:val="24"/>
          <w:szCs w:val="24"/>
        </w:rPr>
        <w:t>0</w:t>
      </w:r>
      <w:r w:rsidR="00B56FFC" w:rsidRPr="00B56FFC">
        <w:rPr>
          <w:rFonts w:ascii="Sylfaen" w:hAnsi="Sylfaen"/>
          <w:color w:val="FF0000"/>
          <w:sz w:val="24"/>
          <w:szCs w:val="24"/>
        </w:rPr>
        <w:t xml:space="preserve">    </w:t>
      </w:r>
      <w:r w:rsidR="009E3704" w:rsidRPr="00B56FFC">
        <w:rPr>
          <w:rFonts w:ascii="Sylfaen" w:hAnsi="Sylfaen"/>
          <w:color w:val="FF0000"/>
          <w:sz w:val="24"/>
          <w:szCs w:val="24"/>
        </w:rPr>
        <w:t xml:space="preserve"> </w:t>
      </w:r>
      <w:r w:rsidR="00CD7CCF">
        <w:rPr>
          <w:rFonts w:ascii="Sylfaen" w:hAnsi="Sylfaen"/>
          <w:color w:val="FF0000"/>
          <w:sz w:val="24"/>
          <w:szCs w:val="24"/>
        </w:rPr>
        <w:t>11</w:t>
      </w:r>
      <w:r w:rsidR="009E3704" w:rsidRPr="00B56FFC">
        <w:rPr>
          <w:rFonts w:ascii="Sylfaen" w:hAnsi="Sylfaen"/>
          <w:color w:val="FF0000"/>
          <w:sz w:val="24"/>
          <w:szCs w:val="24"/>
        </w:rPr>
        <w:t>.</w:t>
      </w:r>
      <w:r w:rsidR="00B56FFC" w:rsidRPr="00B56FFC">
        <w:rPr>
          <w:rFonts w:ascii="GHEA Grapalat" w:hAnsi="GHEA Grapalat"/>
          <w:color w:val="FF0000"/>
          <w:sz w:val="24"/>
          <w:szCs w:val="24"/>
        </w:rPr>
        <w:t>12</w:t>
      </w:r>
      <w:r w:rsidR="00F06F17" w:rsidRPr="00B56FFC">
        <w:rPr>
          <w:rFonts w:ascii="GHEA Grapalat" w:hAnsi="GHEA Grapalat"/>
          <w:color w:val="FF0000"/>
          <w:sz w:val="24"/>
          <w:szCs w:val="24"/>
        </w:rPr>
        <w:t>.2024</w:t>
      </w:r>
      <w:r w:rsidRPr="00B56FFC">
        <w:rPr>
          <w:rFonts w:ascii="GHEA Grapalat" w:hAnsi="GHEA Grapalat"/>
          <w:color w:val="FF0000"/>
          <w:sz w:val="24"/>
          <w:szCs w:val="24"/>
        </w:rPr>
        <w:t xml:space="preserve"> дня </w:t>
      </w:r>
      <w:r w:rsidRPr="00F43A43">
        <w:rPr>
          <w:rFonts w:ascii="GHEA Grapalat" w:hAnsi="GHEA Grapalat"/>
          <w:sz w:val="24"/>
          <w:szCs w:val="24"/>
        </w:rPr>
        <w:t>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xml:space="preserve">". Секретарь </w:t>
      </w:r>
      <w:r>
        <w:rPr>
          <w:rFonts w:ascii="GHEA Grapalat" w:hAnsi="GHEA Grapalat"/>
          <w:sz w:val="24"/>
          <w:szCs w:val="24"/>
        </w:rPr>
        <w:lastRenderedPageBreak/>
        <w:t>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EB3DAF">
        <w:rPr>
          <w:rFonts w:ascii="GHEA Grapalat" w:hAnsi="GHEA Grapalat"/>
          <w:sz w:val="24"/>
          <w:szCs w:val="24"/>
        </w:rPr>
        <w:t xml:space="preserve">на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sidRPr="00B56FFC">
        <w:rPr>
          <w:rFonts w:asciiTheme="minorHAnsi" w:hAnsiTheme="minorHAnsi" w:cs="Courier New"/>
          <w:color w:val="FF0000"/>
          <w:sz w:val="24"/>
          <w:szCs w:val="24"/>
          <w:lang w:bidi="ar-SA"/>
        </w:rPr>
        <w:t>6</w:t>
      </w:r>
      <w:r w:rsidR="00814657" w:rsidRPr="00B56FFC">
        <w:rPr>
          <w:rFonts w:ascii="inherit" w:hAnsi="inherit"/>
          <w:i/>
          <w:color w:val="FF0000"/>
          <w:sz w:val="22"/>
          <w:szCs w:val="22"/>
        </w:rPr>
        <w:t xml:space="preserve">   </w:t>
      </w:r>
      <w:r w:rsidR="007941A0" w:rsidRPr="00B56FFC">
        <w:rPr>
          <w:rFonts w:ascii="GHEA Grapalat" w:hAnsi="GHEA Grapalat"/>
          <w:color w:val="FF0000"/>
          <w:sz w:val="24"/>
          <w:szCs w:val="24"/>
        </w:rPr>
        <w:t>1</w:t>
      </w:r>
      <w:r w:rsidR="00B56FFC" w:rsidRPr="00B56FFC">
        <w:rPr>
          <w:rFonts w:ascii="GHEA Grapalat" w:hAnsi="GHEA Grapalat"/>
          <w:color w:val="FF0000"/>
          <w:sz w:val="24"/>
          <w:szCs w:val="24"/>
        </w:rPr>
        <w:t>2</w:t>
      </w:r>
      <w:r w:rsidR="009E3704" w:rsidRPr="00B56FFC">
        <w:rPr>
          <w:rFonts w:ascii="GHEA Grapalat" w:hAnsi="GHEA Grapalat"/>
          <w:color w:val="FF0000"/>
          <w:sz w:val="24"/>
          <w:szCs w:val="24"/>
        </w:rPr>
        <w:t>:</w:t>
      </w:r>
      <w:r w:rsidR="00B56FFC" w:rsidRPr="00B56FFC">
        <w:rPr>
          <w:rFonts w:ascii="Sylfaen" w:hAnsi="Sylfaen"/>
          <w:color w:val="FF0000"/>
          <w:sz w:val="24"/>
          <w:szCs w:val="24"/>
        </w:rPr>
        <w:t>0</w:t>
      </w:r>
      <w:r w:rsidR="009E3704" w:rsidRPr="00B56FFC">
        <w:rPr>
          <w:rFonts w:ascii="GHEA Grapalat" w:hAnsi="GHEA Grapalat"/>
          <w:color w:val="FF0000"/>
          <w:sz w:val="24"/>
          <w:szCs w:val="24"/>
        </w:rPr>
        <w:t xml:space="preserve">0 в </w:t>
      </w:r>
      <w:r w:rsidR="00CD7CCF">
        <w:rPr>
          <w:rFonts w:ascii="GHEA Grapalat" w:hAnsi="GHEA Grapalat"/>
          <w:color w:val="FF0000"/>
          <w:sz w:val="24"/>
          <w:szCs w:val="24"/>
        </w:rPr>
        <w:t>11</w:t>
      </w:r>
      <w:bookmarkStart w:id="1" w:name="_GoBack"/>
      <w:bookmarkEnd w:id="1"/>
      <w:r w:rsidR="00F06F17" w:rsidRPr="00B56FFC">
        <w:rPr>
          <w:rFonts w:ascii="GHEA Grapalat" w:hAnsi="GHEA Grapalat"/>
          <w:color w:val="FF0000"/>
          <w:sz w:val="24"/>
          <w:szCs w:val="24"/>
        </w:rPr>
        <w:t>.</w:t>
      </w:r>
      <w:r w:rsidR="00B56FFC" w:rsidRPr="00B56FFC">
        <w:rPr>
          <w:rFonts w:ascii="GHEA Grapalat" w:hAnsi="GHEA Grapalat"/>
          <w:color w:val="FF0000"/>
          <w:sz w:val="24"/>
          <w:szCs w:val="24"/>
        </w:rPr>
        <w:t>12</w:t>
      </w:r>
      <w:r w:rsidR="00F06F17" w:rsidRPr="00B56FFC">
        <w:rPr>
          <w:rFonts w:ascii="GHEA Grapalat" w:hAnsi="GHEA Grapalat"/>
          <w:color w:val="FF0000"/>
          <w:sz w:val="24"/>
          <w:szCs w:val="24"/>
        </w:rPr>
        <w:t>.2024</w:t>
      </w:r>
      <w:r w:rsidR="009E3704" w:rsidRPr="00B56FFC">
        <w:rPr>
          <w:rFonts w:ascii="Sylfaen" w:hAnsi="Sylfaen"/>
          <w:color w:val="FF0000"/>
          <w:sz w:val="24"/>
          <w:szCs w:val="24"/>
          <w:lang w:val="hy-AM"/>
        </w:rPr>
        <w:t xml:space="preserve"> </w:t>
      </w:r>
      <w:r w:rsidRPr="00EB3DAF">
        <w:rPr>
          <w:rFonts w:ascii="GHEA Grapalat" w:hAnsi="GHEA Grapalat"/>
          <w:sz w:val="24"/>
          <w:szCs w:val="24"/>
        </w:rPr>
        <w:t>со дня опубликования в бюллетене объявления и приглашения на настоящую процедуру</w:t>
      </w:r>
      <w:r w:rsidRPr="009044F1">
        <w:rPr>
          <w:rFonts w:ascii="GHEA Grapalat" w:hAnsi="GHEA Grapalat"/>
          <w:sz w:val="24"/>
          <w:szCs w:val="24"/>
        </w:rPr>
        <w:t xml:space="preserve">.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r w:rsidRPr="009775E8">
        <w:rPr>
          <w:rFonts w:ascii="GHEA Grapalat" w:hAnsi="GHEA Grapalat"/>
          <w:sz w:val="24"/>
          <w:szCs w:val="24"/>
        </w:rPr>
        <w:lastRenderedPageBreak/>
        <w:t xml:space="preserve">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w:t>
      </w:r>
      <w:r w:rsidRPr="00B6749E">
        <w:rPr>
          <w:rFonts w:ascii="GHEA Grapalat" w:hAnsi="GHEA Grapalat"/>
          <w:sz w:val="24"/>
          <w:szCs w:val="24"/>
        </w:rPr>
        <w:lastRenderedPageBreak/>
        <w:t>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w:t>
      </w:r>
      <w:r w:rsidRPr="00AA7DF7">
        <w:rPr>
          <w:rFonts w:ascii="GHEA Grapalat" w:hAnsi="GHEA Grapalat"/>
        </w:rPr>
        <w:lastRenderedPageBreak/>
        <w:t xml:space="preserve">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64A76">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64A76">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w:t>
      </w:r>
      <w:r w:rsidRPr="00A74478">
        <w:rPr>
          <w:rFonts w:ascii="GHEA Grapalat" w:hAnsi="GHEA Grapalat"/>
          <w:sz w:val="24"/>
          <w:szCs w:val="24"/>
        </w:rPr>
        <w:lastRenderedPageBreak/>
        <w:t xml:space="preserve">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 xml:space="preserve">С целью применения пункта 8.20. части 1 настоящего приглашения может быть созвано внеочередное заседание </w:t>
      </w:r>
      <w:r w:rsidRPr="00B57B4F">
        <w:rPr>
          <w:rFonts w:ascii="GHEA Grapalat" w:hAnsi="GHEA Grapalat"/>
          <w:sz w:val="24"/>
          <w:szCs w:val="24"/>
        </w:rPr>
        <w:lastRenderedPageBreak/>
        <w:t>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64A76">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64A76">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E4331B">
        <w:rPr>
          <w:rFonts w:ascii="Sylfaen" w:hAnsi="Sylfaen"/>
          <w:sz w:val="24"/>
          <w:szCs w:val="24"/>
        </w:rPr>
        <w:t xml:space="preserve">VAM-GHAPDzB-25/01 </w:t>
      </w:r>
      <w:r w:rsidR="001411A5">
        <w:rPr>
          <w:rFonts w:ascii="Sylfaen" w:hAnsi="Sylfaen"/>
          <w:sz w:val="24"/>
          <w:szCs w:val="24"/>
        </w:rPr>
        <w:t xml:space="preserve">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814657" w:rsidP="00E12B8D">
      <w:pPr>
        <w:jc w:val="both"/>
        <w:rPr>
          <w:rFonts w:ascii="GHEA Grapalat" w:hAnsi="GHEA Grapalat" w:cs="Sylfaen"/>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F073CA" w:rsidRPr="00BD2E03">
        <w:rPr>
          <w:rFonts w:ascii="GHEA Grapalat" w:hAnsi="GHEA Grapalat"/>
        </w:rPr>
        <w:t xml:space="preserve"> </w:t>
      </w:r>
      <w:r w:rsidR="00BD0664"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E4331B">
        <w:rPr>
          <w:rFonts w:ascii="Sylfaen" w:hAnsi="Sylfaen"/>
        </w:rPr>
        <w:t xml:space="preserve">VAM-GHAPDzB-25/01 </w:t>
      </w:r>
      <w:r w:rsidR="001411A5">
        <w:rPr>
          <w:rFonts w:ascii="Sylfaen" w:hAnsi="Sylfaen"/>
        </w:rPr>
        <w:t xml:space="preserve">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E4331B">
        <w:rPr>
          <w:rFonts w:ascii="Sylfaen" w:hAnsi="Sylfaen"/>
        </w:rPr>
        <w:t xml:space="preserve">VAM-GHAPDzB-25/01 </w:t>
      </w:r>
      <w:r w:rsidR="001411A5">
        <w:rPr>
          <w:rFonts w:ascii="Sylfaen" w:hAnsi="Sylfaen"/>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64A76">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E4331B">
        <w:rPr>
          <w:rFonts w:ascii="Sylfaen" w:hAnsi="Sylfaen"/>
        </w:rPr>
        <w:t xml:space="preserve">VAM-GHAPDzB-25/01 </w:t>
      </w:r>
      <w:r w:rsidR="001411A5">
        <w:rPr>
          <w:rFonts w:ascii="Sylfaen" w:hAnsi="Sylfaen"/>
        </w:rPr>
        <w:t xml:space="preserve">          </w:t>
      </w:r>
      <w:r w:rsidR="008B1F5B">
        <w:rPr>
          <w:rFonts w:ascii="Sylfaen" w:hAnsi="Sylfaen"/>
          <w:i/>
        </w:rPr>
        <w:t xml:space="preserve"> </w:t>
      </w:r>
      <w:r w:rsidRPr="00AF791F">
        <w:rPr>
          <w:rFonts w:ascii="GHEA Grapalat" w:hAnsi="GHEA Grapalat"/>
        </w:rPr>
        <w:t>"*</w:t>
      </w:r>
    </w:p>
    <w:p w:rsidR="00E12B8D" w:rsidRDefault="00E12B8D" w:rsidP="00464A76">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64A76">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E4331B">
        <w:rPr>
          <w:rFonts w:ascii="Sylfaen" w:hAnsi="Sylfaen"/>
          <w:sz w:val="24"/>
          <w:szCs w:val="24"/>
        </w:rPr>
        <w:t xml:space="preserve">VAM-GHAPDzB-25/01 </w:t>
      </w:r>
      <w:r w:rsidR="001411A5">
        <w:rPr>
          <w:rFonts w:ascii="Sylfaen" w:hAnsi="Sylfaen"/>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E4331B">
        <w:rPr>
          <w:rFonts w:ascii="Sylfaen" w:hAnsi="Sylfaen"/>
        </w:rPr>
        <w:t xml:space="preserve">VAM-GHAPDzB-25/01 </w:t>
      </w:r>
      <w:r w:rsidR="00C15890">
        <w:rPr>
          <w:rFonts w:ascii="Sylfaen" w:hAnsi="Sylfaen"/>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E4331B">
        <w:rPr>
          <w:rFonts w:ascii="Sylfaen" w:hAnsi="Sylfaen"/>
          <w:i w:val="0"/>
          <w:sz w:val="24"/>
          <w:szCs w:val="24"/>
        </w:rPr>
        <w:t xml:space="preserve">VAM-GHAPDzB-25/01 </w:t>
      </w:r>
      <w:r w:rsidR="001411A5">
        <w:rPr>
          <w:rFonts w:ascii="Sylfaen" w:hAnsi="Sylfaen"/>
          <w:i w:val="0"/>
          <w:sz w:val="24"/>
          <w:szCs w:val="24"/>
        </w:rPr>
        <w:t xml:space="preserve">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64A76">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464A76">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64A76">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464A76">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F5042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F5042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F5042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F50429"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F50429"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F5042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64A76">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64A76">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64A76">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64A76">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64A76">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64A76">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64A76">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64A76">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64A76">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64A76">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64A76">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64A76">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64A76">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64A76">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64A76">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64A76">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64A76">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64A76">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E4331B">
        <w:rPr>
          <w:rFonts w:ascii="Sylfaen" w:hAnsi="Sylfaen"/>
          <w:sz w:val="24"/>
          <w:szCs w:val="24"/>
        </w:rPr>
        <w:t xml:space="preserve">VAM-GHAPDzB-25/01 </w:t>
      </w:r>
      <w:r w:rsidR="001411A5">
        <w:rPr>
          <w:rFonts w:ascii="Sylfaen" w:hAnsi="Sylfaen"/>
          <w:sz w:val="24"/>
          <w:szCs w:val="24"/>
        </w:rPr>
        <w:t xml:space="preserve">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E4331B">
        <w:rPr>
          <w:rFonts w:ascii="Sylfaen" w:hAnsi="Sylfaen"/>
        </w:rPr>
        <w:t xml:space="preserve">VAM-GHAPDzB-25/01 </w:t>
      </w:r>
      <w:r w:rsidR="001411A5">
        <w:rPr>
          <w:rFonts w:ascii="Sylfaen" w:hAnsi="Sylfaen"/>
        </w:rPr>
        <w:t xml:space="preserve">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E4331B">
        <w:rPr>
          <w:rFonts w:ascii="Sylfaen" w:hAnsi="Sylfaen"/>
        </w:rPr>
        <w:t xml:space="preserve">VAM-GHAPDzB-25/01 </w:t>
      </w:r>
      <w:r w:rsidR="001411A5">
        <w:rPr>
          <w:rFonts w:ascii="Sylfaen" w:hAnsi="Sylfaen"/>
        </w:rPr>
        <w:t xml:space="preserve">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lastRenderedPageBreak/>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EB3DAF" w:rsidRPr="00EB3DAF">
        <w:rPr>
          <w:rFonts w:ascii="GHEA Grapalat" w:hAnsi="GHEA Grapalat"/>
          <w:b/>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E4331B">
        <w:rPr>
          <w:rFonts w:ascii="Sylfaen" w:hAnsi="Sylfaen"/>
          <w:i/>
        </w:rPr>
        <w:t xml:space="preserve">VAM-GHAPDzB-25/01 </w:t>
      </w:r>
      <w:r w:rsidR="001411A5">
        <w:rPr>
          <w:rFonts w:ascii="Sylfaen" w:hAnsi="Sylfaen"/>
          <w:i/>
        </w:rPr>
        <w:t xml:space="preserve">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r w:rsidRPr="00B138F3">
        <w:rPr>
          <w:rFonts w:ascii="GHEA Grapalat" w:hAnsi="GHEA Grapalat"/>
          <w:sz w:val="22"/>
          <w:szCs w:val="22"/>
        </w:rPr>
        <w:lastRenderedPageBreak/>
        <w:t>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lang w:val="hy-AM"/>
              </w:rPr>
            </w:pPr>
            <w:r w:rsidRPr="00AF294C">
              <w:rPr>
                <w:rFonts w:ascii="GHEA Grapalat" w:hAnsi="GHEA Grapalat"/>
              </w:rPr>
              <w:t>11.</w:t>
            </w:r>
            <w:r w:rsidRPr="00AF294C">
              <w:rPr>
                <w:rFonts w:ascii="GHEA Grapalat" w:hAnsi="GHEA Grapalat"/>
              </w:rPr>
              <w:tab/>
              <w:t>УНН бенефициара:</w:t>
            </w:r>
            <w:r w:rsidRPr="00AF294C">
              <w:rPr>
                <w:rFonts w:ascii="Sylfaen" w:hAnsi="Sylfaen"/>
                <w:lang w:val="hy-AM"/>
              </w:rPr>
              <w:t xml:space="preserve"> </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lastRenderedPageBreak/>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r w:rsidR="004D0A48" w:rsidRPr="00AF294C">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AF294C" w:rsidRDefault="00E12B8D" w:rsidP="008B1F5B">
            <w:pPr>
              <w:widowControl w:val="0"/>
              <w:tabs>
                <w:tab w:val="left" w:pos="855"/>
              </w:tabs>
              <w:spacing w:after="160"/>
              <w:ind w:left="360"/>
              <w:rPr>
                <w:rFonts w:ascii="GHEA Grapalat" w:hAnsi="GHEA Grapalat"/>
              </w:rPr>
            </w:pPr>
            <w:r w:rsidRPr="00AF294C">
              <w:rPr>
                <w:rFonts w:ascii="GHEA Grapalat" w:hAnsi="GHEA Grapalat"/>
              </w:rPr>
              <w:t>14.</w:t>
            </w:r>
            <w:r w:rsidRPr="00AF294C">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E4331B">
        <w:rPr>
          <w:rFonts w:ascii="Sylfaen" w:hAnsi="Sylfaen"/>
        </w:rPr>
        <w:t xml:space="preserve">VAM-GHAPDzB-25/01 </w:t>
      </w:r>
      <w:r w:rsidR="001411A5">
        <w:rPr>
          <w:rFonts w:ascii="Sylfaen" w:hAnsi="Sylfaen"/>
        </w:rPr>
        <w:t xml:space="preserve">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EB3DAF" w:rsidRPr="00EB3DAF">
        <w:rPr>
          <w:rFonts w:ascii="GHEA Grapalat" w:hAnsi="GHEA Grapalat"/>
          <w:b/>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E4331B">
        <w:rPr>
          <w:rFonts w:ascii="Sylfaen" w:hAnsi="Sylfaen"/>
          <w:i/>
        </w:rPr>
        <w:t xml:space="preserve">VAM-GHAPDzB-25/01 </w:t>
      </w:r>
      <w:r w:rsidR="001411A5">
        <w:rPr>
          <w:rFonts w:ascii="Sylfaen" w:hAnsi="Sylfaen"/>
          <w:i/>
        </w:rPr>
        <w:t xml:space="preserve">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r w:rsidR="00EB3DAF">
        <w:rPr>
          <w:rFonts w:ascii="GHEA Grapalat" w:hAnsi="GHEA Grapalat"/>
        </w:rPr>
        <w:lastRenderedPageBreak/>
        <w:t xml:space="preserve">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rPr>
                <w:rFonts w:ascii="Sylfaen" w:hAnsi="Sylfaen"/>
                <w:lang w:val="hy-AM"/>
              </w:rPr>
            </w:pPr>
            <w:r w:rsidRPr="00AF294C">
              <w:rPr>
                <w:rFonts w:ascii="GHEA Grapalat" w:hAnsi="GHEA Grapalat"/>
              </w:rPr>
              <w:t>11.</w:t>
            </w:r>
            <w:r w:rsidRPr="00AF294C">
              <w:rPr>
                <w:rFonts w:ascii="GHEA Grapalat" w:hAnsi="GHEA Grapalat"/>
              </w:rPr>
              <w:tab/>
              <w:t>УНН бенефициара:</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E4331B">
        <w:rPr>
          <w:rFonts w:ascii="Sylfaen" w:hAnsi="Sylfaen"/>
          <w:sz w:val="24"/>
          <w:szCs w:val="24"/>
        </w:rPr>
        <w:t xml:space="preserve">VAM-GHAPDzB-25/01 </w:t>
      </w:r>
      <w:r w:rsidR="001411A5">
        <w:rPr>
          <w:rFonts w:ascii="Sylfaen" w:hAnsi="Sylfaen"/>
          <w:sz w:val="24"/>
          <w:szCs w:val="24"/>
        </w:rPr>
        <w:t xml:space="preserve">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BD2E03" w:rsidRDefault="00BD0664" w:rsidP="00CC7F9F">
            <w:pPr>
              <w:rPr>
                <w:color w:val="FF0000"/>
              </w:rPr>
            </w:pPr>
            <w:r w:rsidRPr="00383F64">
              <w:t xml:space="preserve">   </w:t>
            </w:r>
            <w:r w:rsidR="00BD2E03" w:rsidRPr="00EB3DAF">
              <w:t xml:space="preserve">   </w:t>
            </w:r>
            <w:r w:rsidRPr="00383F64">
              <w:t xml:space="preserve">   </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D80BAB" w:rsidRDefault="00E12B8D"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Pr="00D80BAB" w:rsidRDefault="00CC7F9F"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E4331B">
        <w:rPr>
          <w:rFonts w:ascii="GHEA Grapalat" w:hAnsi="GHEA Grapalat" w:cs="Sylfaen"/>
          <w:b/>
          <w:lang w:val="hy-AM"/>
        </w:rPr>
        <w:t xml:space="preserve">VAM-GHAPDZB-25/01 </w:t>
      </w:r>
      <w:r w:rsidR="001411A5">
        <w:rPr>
          <w:rFonts w:ascii="GHEA Grapalat" w:hAnsi="GHEA Grapalat" w:cs="Sylfaen"/>
          <w:b/>
          <w:lang w:val="hy-AM"/>
        </w:rPr>
        <w:t xml:space="preserve">          </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76"/>
        <w:gridCol w:w="5386"/>
        <w:gridCol w:w="672"/>
        <w:gridCol w:w="734"/>
        <w:gridCol w:w="1080"/>
        <w:gridCol w:w="663"/>
        <w:gridCol w:w="1134"/>
        <w:gridCol w:w="658"/>
        <w:gridCol w:w="1183"/>
      </w:tblGrid>
      <w:tr w:rsidR="00B56FFC" w:rsidRPr="00B56FFC" w:rsidTr="00B56FFC">
        <w:trPr>
          <w:trHeight w:val="153"/>
        </w:trPr>
        <w:tc>
          <w:tcPr>
            <w:tcW w:w="15905" w:type="dxa"/>
            <w:gridSpan w:val="12"/>
            <w:shd w:val="clear" w:color="auto" w:fill="auto"/>
          </w:tcPr>
          <w:p w:rsidR="00B56FFC" w:rsidRPr="00B56FFC" w:rsidRDefault="00B56FFC" w:rsidP="00B56FFC">
            <w:pPr>
              <w:spacing w:after="160" w:line="259" w:lineRule="auto"/>
              <w:rPr>
                <w:rFonts w:asciiTheme="minorHAnsi" w:eastAsiaTheme="minorHAnsi" w:hAnsiTheme="minorHAnsi" w:cstheme="minorBidi"/>
                <w:sz w:val="22"/>
                <w:szCs w:val="22"/>
                <w:lang w:eastAsia="en-US" w:bidi="ar-SA"/>
              </w:rPr>
            </w:pPr>
            <w:r w:rsidRPr="00B56FFC">
              <w:rPr>
                <w:rFonts w:asciiTheme="minorHAnsi" w:eastAsiaTheme="minorHAnsi" w:hAnsiTheme="minorHAnsi" w:cstheme="minorBidi"/>
                <w:noProof/>
                <w:sz w:val="22"/>
                <w:szCs w:val="22"/>
                <w:lang w:bidi="ar-SA"/>
              </w:rPr>
              <mc:AlternateContent>
                <mc:Choice Requires="wps">
                  <w:drawing>
                    <wp:anchor distT="0" distB="0" distL="114300" distR="114300" simplePos="0" relativeHeight="251659264" behindDoc="0" locked="0" layoutInCell="1" allowOverlap="1" wp14:anchorId="7A081177" wp14:editId="2293029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B56FFC" w:rsidRDefault="00B56FFC" w:rsidP="00B56FFC">
                                  <w:pPr>
                                    <w:contextualSpacing/>
                                  </w:pPr>
                                  <w:r>
                                    <w:rPr>
                                      <w:noProof/>
                                      <w:position w:val="-6"/>
                                      <w:lang w:bidi="ar-SA"/>
                                    </w:rPr>
                                    <w:drawing>
                                      <wp:inline distT="0" distB="0" distL="0" distR="0" wp14:anchorId="61C28261" wp14:editId="7E10BEF1">
                                        <wp:extent cx="316230" cy="179705"/>
                                        <wp:effectExtent l="0" t="0" r="0" b="0"/>
                                        <wp:docPr id="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7A081177"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B56FFC" w:rsidRDefault="00B56FFC" w:rsidP="00B56FFC">
                            <w:pPr>
                              <w:contextualSpacing/>
                            </w:pPr>
                            <w:r>
                              <w:rPr>
                                <w:noProof/>
                                <w:position w:val="-6"/>
                                <w:lang w:bidi="ar-SA"/>
                              </w:rPr>
                              <w:drawing>
                                <wp:inline distT="0" distB="0" distL="0" distR="0" wp14:anchorId="61C28261" wp14:editId="7E10BEF1">
                                  <wp:extent cx="316230" cy="179705"/>
                                  <wp:effectExtent l="0" t="0" r="0" b="0"/>
                                  <wp:docPr id="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Продукт:</w:t>
            </w:r>
          </w:p>
        </w:tc>
      </w:tr>
      <w:tr w:rsidR="00B56FFC" w:rsidRPr="00B56FFC" w:rsidTr="00B56FFC">
        <w:trPr>
          <w:trHeight w:val="233"/>
        </w:trPr>
        <w:tc>
          <w:tcPr>
            <w:tcW w:w="837" w:type="dxa"/>
            <w:vMerge w:val="restart"/>
            <w:shd w:val="clear" w:color="auto" w:fill="auto"/>
          </w:tcPr>
          <w:p w:rsidR="00B56FFC" w:rsidRPr="00B56FFC" w:rsidRDefault="00B56FFC" w:rsidP="00B56FFC">
            <w:pPr>
              <w:jc w:val="center"/>
              <w:rPr>
                <w:rFonts w:ascii="GHEA Grapalat" w:hAnsi="GHEA Grapalat"/>
                <w:sz w:val="18"/>
                <w:lang w:eastAsia="en-US" w:bidi="ar-SA"/>
              </w:rPr>
            </w:pPr>
            <w:r w:rsidRPr="00B56FFC">
              <w:rPr>
                <w:rFonts w:ascii="GHEA Grapalat" w:hAnsi="GHEA Grapalat" w:cs="Sylfaen"/>
                <w:sz w:val="18"/>
                <w:lang w:eastAsia="en-US" w:bidi="ar-SA"/>
              </w:rPr>
              <w:t>по приглашению</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запланировано</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доза</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число</w:t>
            </w:r>
          </w:p>
        </w:tc>
        <w:tc>
          <w:tcPr>
            <w:tcW w:w="1260" w:type="dxa"/>
            <w:vMerge w:val="restart"/>
            <w:shd w:val="clear" w:color="auto" w:fill="auto"/>
          </w:tcPr>
          <w:p w:rsidR="00B56FFC" w:rsidRPr="00B56FFC" w:rsidRDefault="00B56FFC" w:rsidP="00B56FFC">
            <w:pPr>
              <w:jc w:val="center"/>
              <w:rPr>
                <w:rFonts w:ascii="GHEA Grapalat" w:hAnsi="GHEA Grapalat"/>
                <w:sz w:val="18"/>
                <w:lang w:eastAsia="en-US" w:bidi="ar-SA"/>
              </w:rPr>
            </w:pPr>
            <w:r w:rsidRPr="00B56FFC">
              <w:rPr>
                <w:rFonts w:ascii="GHEA Grapalat" w:hAnsi="GHEA Grapalat" w:cs="Sylfaen"/>
                <w:sz w:val="18"/>
                <w:lang w:eastAsia="en-US" w:bidi="ar-SA"/>
              </w:rPr>
              <w:t>шопинг</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с планом</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запланировано</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через</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код</w:t>
            </w:r>
            <w:r w:rsidRPr="00B56FFC">
              <w:rPr>
                <w:rFonts w:ascii="GHEA Grapalat" w:hAnsi="GHEA Grapalat"/>
                <w:sz w:val="18"/>
                <w:lang w:eastAsia="en-US" w:bidi="ar-SA"/>
              </w:rPr>
              <w:t>``</w:t>
            </w:r>
            <w:r w:rsidRPr="00B56FFC">
              <w:rPr>
                <w:rFonts w:ascii="GHEA Grapalat" w:hAnsi="GHEA Grapalat" w:cs="Sylfaen"/>
                <w:sz w:val="18"/>
                <w:lang w:eastAsia="en-US" w:bidi="ar-SA"/>
              </w:rPr>
              <w:t>в соответствии с</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ГМА:</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классификация</w:t>
            </w:r>
            <w:r w:rsidRPr="00B56FFC">
              <w:rPr>
                <w:rFonts w:ascii="GHEA Grapalat" w:hAnsi="GHEA Grapalat"/>
                <w:sz w:val="18"/>
                <w:lang w:eastAsia="en-US" w:bidi="ar-SA"/>
              </w:rPr>
              <w:t>(цена за просмотр)</w:t>
            </w:r>
          </w:p>
        </w:tc>
        <w:tc>
          <w:tcPr>
            <w:tcW w:w="1022"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имя</w:t>
            </w:r>
          </w:p>
        </w:tc>
        <w:tc>
          <w:tcPr>
            <w:tcW w:w="1276" w:type="dxa"/>
            <w:vMerge w:val="restart"/>
            <w:shd w:val="clear" w:color="auto" w:fill="auto"/>
          </w:tcPr>
          <w:p w:rsidR="00B56FFC" w:rsidRPr="00B56FFC" w:rsidRDefault="00B56FFC" w:rsidP="00B56FFC">
            <w:pPr>
              <w:jc w:val="center"/>
              <w:rPr>
                <w:rFonts w:ascii="GHEA Grapalat" w:hAnsi="GHEA Grapalat"/>
                <w:sz w:val="18"/>
                <w:lang w:eastAsia="en-US" w:bidi="ar-SA"/>
              </w:rPr>
            </w:pPr>
            <w:r w:rsidRPr="00B56FFC">
              <w:rPr>
                <w:rFonts w:ascii="GHEA Grapalat" w:hAnsi="GHEA Grapalat" w:cs="Sylfaen"/>
                <w:sz w:val="18"/>
                <w:lang w:eastAsia="en-US" w:bidi="ar-SA"/>
              </w:rPr>
              <w:t>товар</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знак</w:t>
            </w:r>
            <w:r w:rsidRPr="00B56FFC">
              <w:rPr>
                <w:rFonts w:ascii="GHEA Grapalat" w:hAnsi="GHEA Grapalat"/>
                <w:sz w:val="18"/>
                <w:lang w:eastAsia="en-US" w:bidi="ar-SA"/>
              </w:rPr>
              <w:t>,</w:t>
            </w:r>
            <w:r w:rsidRPr="00B56FFC">
              <w:rPr>
                <w:rFonts w:ascii="GHEA Grapalat" w:hAnsi="GHEA Grapalat" w:cs="Sylfaen"/>
                <w:sz w:val="18"/>
                <w:lang w:val="hy-AM" w:eastAsia="en-US" w:bidi="ar-SA"/>
              </w:rPr>
              <w:t>фирменный</w:t>
            </w:r>
            <w:r w:rsidRPr="00B56FFC">
              <w:rPr>
                <w:rFonts w:ascii="GHEA Grapalat" w:hAnsi="GHEA Grapalat"/>
                <w:sz w:val="18"/>
                <w:lang w:val="hy-AM" w:eastAsia="en-US" w:bidi="ar-SA"/>
              </w:rPr>
              <w:t xml:space="preserve"> </w:t>
            </w:r>
            <w:r w:rsidRPr="00B56FFC">
              <w:rPr>
                <w:rFonts w:ascii="GHEA Grapalat" w:hAnsi="GHEA Grapalat" w:cs="Sylfaen"/>
                <w:sz w:val="18"/>
                <w:lang w:val="hy-AM" w:eastAsia="en-US" w:bidi="ar-SA"/>
              </w:rPr>
              <w:t>имя</w:t>
            </w:r>
            <w:r w:rsidRPr="00B56FFC">
              <w:rPr>
                <w:rFonts w:ascii="GHEA Grapalat" w:hAnsi="GHEA Grapalat"/>
                <w:sz w:val="18"/>
                <w:lang w:val="hy-AM" w:eastAsia="en-US" w:bidi="ar-SA"/>
              </w:rPr>
              <w:t>,</w:t>
            </w:r>
            <w:r w:rsidRPr="00B56FFC">
              <w:rPr>
                <w:rFonts w:ascii="GHEA Grapalat" w:hAnsi="GHEA Grapalat" w:cs="Sylfaen"/>
                <w:sz w:val="18"/>
                <w:lang w:val="hy-AM" w:eastAsia="en-US" w:bidi="ar-SA"/>
              </w:rPr>
              <w:t>модель</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и:</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производителя</w:t>
            </w:r>
            <w:r w:rsidRPr="00B56FFC">
              <w:rPr>
                <w:rFonts w:ascii="GHEA Grapalat" w:hAnsi="GHEA Grapalat"/>
                <w:sz w:val="18"/>
                <w:lang w:eastAsia="en-US" w:bidi="ar-SA"/>
              </w:rPr>
              <w:t xml:space="preserve"> </w:t>
            </w:r>
            <w:r w:rsidRPr="00B56FFC">
              <w:rPr>
                <w:rFonts w:ascii="GHEA Grapalat" w:hAnsi="GHEA Grapalat" w:cs="Sylfaen"/>
                <w:sz w:val="18"/>
                <w:lang w:eastAsia="en-US" w:bidi="ar-SA"/>
              </w:rPr>
              <w:t>имя</w:t>
            </w:r>
            <w:r w:rsidRPr="00B56FFC">
              <w:rPr>
                <w:rFonts w:ascii="GHEA Grapalat" w:hAnsi="GHEA Grapalat"/>
                <w:sz w:val="18"/>
                <w:lang w:eastAsia="en-US" w:bidi="ar-SA"/>
              </w:rPr>
              <w:t>**</w:t>
            </w:r>
          </w:p>
        </w:tc>
        <w:tc>
          <w:tcPr>
            <w:tcW w:w="5386"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технический</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характеристика</w:t>
            </w:r>
          </w:p>
        </w:tc>
        <w:tc>
          <w:tcPr>
            <w:tcW w:w="672"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измерение</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единица</w:t>
            </w:r>
          </w:p>
        </w:tc>
        <w:tc>
          <w:tcPr>
            <w:tcW w:w="734"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единица</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цена</w:t>
            </w:r>
            <w:r w:rsidRPr="00B56FFC">
              <w:rPr>
                <w:rFonts w:ascii="GHEA Grapalat" w:hAnsi="GHEA Grapalat"/>
                <w:sz w:val="18"/>
                <w:lang w:val="en-US" w:eastAsia="en-US" w:bidi="ar-SA"/>
              </w:rPr>
              <w:t>/</w:t>
            </w:r>
            <w:r w:rsidRPr="00B56FFC">
              <w:rPr>
                <w:rFonts w:ascii="GHEA Grapalat" w:hAnsi="GHEA Grapalat" w:cs="Sylfaen"/>
                <w:sz w:val="18"/>
                <w:lang w:val="en-US" w:eastAsia="en-US" w:bidi="ar-SA"/>
              </w:rPr>
              <w:t>РА:</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АМД</w:t>
            </w:r>
          </w:p>
        </w:tc>
        <w:tc>
          <w:tcPr>
            <w:tcW w:w="1080"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общий</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цена</w:t>
            </w:r>
            <w:r w:rsidRPr="00B56FFC">
              <w:rPr>
                <w:rFonts w:ascii="GHEA Grapalat" w:hAnsi="GHEA Grapalat"/>
                <w:sz w:val="18"/>
                <w:lang w:val="en-US" w:eastAsia="en-US" w:bidi="ar-SA"/>
              </w:rPr>
              <w:t>/</w:t>
            </w:r>
            <w:r w:rsidRPr="00B56FFC">
              <w:rPr>
                <w:rFonts w:ascii="GHEA Grapalat" w:hAnsi="GHEA Grapalat" w:cs="Sylfaen"/>
                <w:sz w:val="18"/>
                <w:lang w:val="en-US" w:eastAsia="en-US" w:bidi="ar-SA"/>
              </w:rPr>
              <w:t>РА:</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АМД</w:t>
            </w:r>
          </w:p>
        </w:tc>
        <w:tc>
          <w:tcPr>
            <w:tcW w:w="663" w:type="dxa"/>
            <w:vMerge w:val="restart"/>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общий</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количество</w:t>
            </w:r>
          </w:p>
        </w:tc>
        <w:tc>
          <w:tcPr>
            <w:tcW w:w="2975" w:type="dxa"/>
            <w:gridSpan w:val="3"/>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предложения</w:t>
            </w:r>
          </w:p>
        </w:tc>
      </w:tr>
      <w:tr w:rsidR="00B56FFC" w:rsidRPr="00B56FFC" w:rsidTr="00B56FFC">
        <w:trPr>
          <w:trHeight w:val="473"/>
        </w:trPr>
        <w:tc>
          <w:tcPr>
            <w:tcW w:w="837"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1260"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1022"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1276"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5386"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672"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734"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1080"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663" w:type="dxa"/>
            <w:vMerge/>
            <w:shd w:val="clear" w:color="auto" w:fill="auto"/>
          </w:tcPr>
          <w:p w:rsidR="00B56FFC" w:rsidRPr="00B56FFC" w:rsidRDefault="00B56FFC" w:rsidP="00B56FFC">
            <w:pPr>
              <w:jc w:val="center"/>
              <w:rPr>
                <w:rFonts w:ascii="GHEA Grapalat" w:hAnsi="GHEA Grapalat"/>
                <w:sz w:val="18"/>
                <w:lang w:val="en-US" w:eastAsia="en-US" w:bidi="ar-SA"/>
              </w:rPr>
            </w:pPr>
          </w:p>
        </w:tc>
        <w:tc>
          <w:tcPr>
            <w:tcW w:w="1134" w:type="dxa"/>
            <w:shd w:val="clear" w:color="auto" w:fill="auto"/>
          </w:tcPr>
          <w:p w:rsidR="00B56FFC" w:rsidRPr="00B56FFC" w:rsidRDefault="00B56FFC" w:rsidP="00B56FFC">
            <w:pPr>
              <w:jc w:val="center"/>
              <w:rPr>
                <w:rFonts w:ascii="GHEA Grapalat" w:hAnsi="GHEA Grapalat"/>
                <w:sz w:val="18"/>
                <w:lang w:val="en-US" w:eastAsia="en-US" w:bidi="ar-SA"/>
              </w:rPr>
            </w:pPr>
            <w:r w:rsidRPr="00B56FFC">
              <w:rPr>
                <w:rFonts w:ascii="GHEA Grapalat" w:hAnsi="GHEA Grapalat" w:cs="Sylfaen"/>
                <w:sz w:val="18"/>
                <w:lang w:val="en-US" w:eastAsia="en-US" w:bidi="ar-SA"/>
              </w:rPr>
              <w:t>адрес</w:t>
            </w:r>
          </w:p>
        </w:tc>
        <w:tc>
          <w:tcPr>
            <w:tcW w:w="658" w:type="dxa"/>
            <w:shd w:val="clear" w:color="auto" w:fill="auto"/>
          </w:tcPr>
          <w:p w:rsidR="00B56FFC" w:rsidRPr="00B56FFC" w:rsidRDefault="00B56FFC" w:rsidP="00B56FFC">
            <w:pPr>
              <w:rPr>
                <w:rFonts w:ascii="GHEA Grapalat" w:hAnsi="GHEA Grapalat"/>
                <w:sz w:val="18"/>
                <w:lang w:val="en-US" w:eastAsia="en-US" w:bidi="ar-SA"/>
              </w:rPr>
            </w:pPr>
            <w:r w:rsidRPr="00B56FFC">
              <w:rPr>
                <w:rFonts w:ascii="GHEA Grapalat" w:hAnsi="GHEA Grapalat" w:cs="Sylfaen"/>
                <w:sz w:val="18"/>
                <w:lang w:val="en-US" w:eastAsia="en-US" w:bidi="ar-SA"/>
              </w:rPr>
              <w:t>при условии</w:t>
            </w:r>
            <w:r w:rsidRPr="00B56FFC">
              <w:rPr>
                <w:rFonts w:ascii="GHEA Grapalat" w:hAnsi="GHEA Grapalat"/>
                <w:sz w:val="18"/>
                <w:lang w:val="en-US" w:eastAsia="en-US" w:bidi="ar-SA"/>
              </w:rPr>
              <w:t xml:space="preserve"> </w:t>
            </w:r>
            <w:r w:rsidRPr="00B56FFC">
              <w:rPr>
                <w:rFonts w:ascii="GHEA Grapalat" w:hAnsi="GHEA Grapalat" w:cs="Sylfaen"/>
                <w:sz w:val="18"/>
                <w:lang w:val="en-US" w:eastAsia="en-US" w:bidi="ar-SA"/>
              </w:rPr>
              <w:t>количество</w:t>
            </w:r>
          </w:p>
        </w:tc>
        <w:tc>
          <w:tcPr>
            <w:tcW w:w="1183" w:type="dxa"/>
            <w:shd w:val="clear" w:color="auto" w:fill="auto"/>
          </w:tcPr>
          <w:p w:rsidR="00B56FFC" w:rsidRPr="00B56FFC" w:rsidRDefault="00B56FFC" w:rsidP="00B56FFC">
            <w:pPr>
              <w:rPr>
                <w:rFonts w:ascii="GHEA Grapalat" w:hAnsi="GHEA Grapalat"/>
                <w:sz w:val="18"/>
                <w:lang w:val="en-US" w:eastAsia="en-US" w:bidi="ar-SA"/>
              </w:rPr>
            </w:pPr>
            <w:r w:rsidRPr="00B56FFC">
              <w:rPr>
                <w:rFonts w:ascii="GHEA Grapalat" w:hAnsi="GHEA Grapalat" w:cs="Sylfaen"/>
                <w:sz w:val="18"/>
                <w:lang w:val="en-US" w:eastAsia="en-US" w:bidi="ar-SA"/>
              </w:rPr>
              <w:t>Термин:</w:t>
            </w:r>
            <w:r w:rsidRPr="00B56FFC">
              <w:rPr>
                <w:rFonts w:ascii="GHEA Grapalat" w:hAnsi="GHEA Grapalat"/>
                <w:sz w:val="18"/>
                <w:lang w:val="en-US" w:eastAsia="en-US" w:bidi="ar-SA"/>
              </w:rPr>
              <w:t>***</w:t>
            </w:r>
          </w:p>
          <w:p w:rsidR="00B56FFC" w:rsidRPr="00B56FFC" w:rsidRDefault="00B56FFC" w:rsidP="00B56FFC">
            <w:pPr>
              <w:rPr>
                <w:rFonts w:ascii="GHEA Grapalat" w:hAnsi="GHEA Grapalat"/>
                <w:sz w:val="18"/>
                <w:lang w:val="en-US" w:eastAsia="en-US" w:bidi="ar-SA"/>
              </w:rPr>
            </w:pPr>
          </w:p>
        </w:tc>
      </w:tr>
      <w:tr w:rsidR="00B56FFC" w:rsidRPr="00B56FFC" w:rsidTr="00B56FFC">
        <w:trPr>
          <w:trHeight w:val="1799"/>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15811100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20"/>
                <w:szCs w:val="20"/>
                <w:lang w:val="en-US" w:eastAsia="en-US" w:bidi="ar-SA"/>
              </w:rPr>
              <w:t>Хлеб</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GHEA Grapalat" w:hAnsi="GHEA Grapalat" w:cs="Sylfaen"/>
                <w:color w:val="000000"/>
                <w:sz w:val="18"/>
                <w:szCs w:val="18"/>
                <w:lang w:val="hy-AM" w:eastAsia="en-US" w:bidi="ar-SA"/>
              </w:rPr>
              <w:t>Хлеб: Изготовлен из смеси муки пшеничной высшего сорта и муки 1-го сорта, АСТ 31-99 или аналог. Упаковка хлеба в негорячем состоянии. Влажность: 2,5-3,5, пористость: не менее 65%. Упаковка: бумага большего размера. длина или ширина хлеба с полиэтиленовым пакетом. Общие обязательные условия к продукции: Безопасность, маркировка и упаковка, согласно решению Комиссии Таможенного союза от 9 декабря 2011 г. № 880 «О безопасности пищевой продукции» (СМ ТС 021/2011). Комиссия Таможенного союза «Пищевая продукция в части ее маркировки», принятая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N 58 (ТС ТК 029/2012), Таможенное дело Союзной комиссией от 16 августа 2011 года «О безопасности упаковки», принятой решением № 769 005/2011) Технического регламента,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B56FFC">
              <w:rPr>
                <w:rFonts w:ascii="GHEA Grapalat" w:hAnsi="GHEA Grapalat"/>
                <w:color w:val="000000"/>
                <w:sz w:val="18"/>
                <w:szCs w:val="18"/>
                <w:lang w:val="hy-AM" w:eastAsia="en-US" w:bidi="ar-SA"/>
              </w:rPr>
              <w:t xml:space="preserve">  </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val="en-US" w:eastAsia="en-US" w:bidi="ar-SA"/>
              </w:rPr>
              <w:t>350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1925000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5500</w:t>
            </w:r>
          </w:p>
        </w:tc>
        <w:tc>
          <w:tcPr>
            <w:tcW w:w="1134" w:type="dxa"/>
            <w:tcBorders>
              <w:bottom w:val="single" w:sz="4" w:space="0" w:color="auto"/>
            </w:tcBorders>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5500</w:t>
            </w:r>
          </w:p>
        </w:tc>
        <w:tc>
          <w:tcPr>
            <w:tcW w:w="1183"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t>3</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15811130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20"/>
                <w:szCs w:val="20"/>
                <w:lang w:val="en-US" w:eastAsia="en-US" w:bidi="ar-SA"/>
              </w:rPr>
              <w:t>булочка</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Булочки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местный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 изюмом</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запеченный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высокий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вроде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муки</w:t>
            </w:r>
            <w:r w:rsidRPr="00B56FFC">
              <w:rPr>
                <w:rFonts w:ascii="GHEA Grapalat" w:hAnsi="GHEA Grapalat"/>
                <w:color w:val="000000"/>
                <w:sz w:val="18"/>
                <w:szCs w:val="18"/>
                <w:lang w:val="hy-AM" w:eastAsia="en-US" w:bidi="ar-SA"/>
              </w:rPr>
              <w:t xml:space="preserve">, 1 штука,   </w:t>
            </w:r>
            <w:r w:rsidRPr="00B56FFC">
              <w:rPr>
                <w:rFonts w:ascii="GHEA Grapalat" w:hAnsi="GHEA Grapalat" w:cs="Sylfaen"/>
                <w:color w:val="000000"/>
                <w:sz w:val="18"/>
                <w:szCs w:val="18"/>
                <w:lang w:val="hy-AM" w:eastAsia="en-US" w:bidi="ar-SA"/>
              </w:rPr>
              <w:t>кусок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масса:</w:t>
            </w:r>
            <w:r w:rsidRPr="00B56FFC">
              <w:rPr>
                <w:rFonts w:ascii="GHEA Grapalat" w:hAnsi="GHEA Grapalat"/>
                <w:color w:val="000000"/>
                <w:sz w:val="18"/>
                <w:szCs w:val="18"/>
                <w:lang w:val="hy-AM" w:eastAsia="en-US" w:bidi="ar-SA"/>
              </w:rPr>
              <w:t xml:space="preserve">    60:</w:t>
            </w:r>
            <w:r w:rsidRPr="00B56FFC">
              <w:rPr>
                <w:rFonts w:ascii="GHEA Grapalat" w:hAnsi="GHEA Grapalat" w:cs="Sylfaen"/>
                <w:color w:val="000000"/>
                <w:sz w:val="18"/>
                <w:szCs w:val="18"/>
                <w:lang w:val="hy-AM" w:eastAsia="en-US" w:bidi="ar-SA"/>
              </w:rPr>
              <w:t>с:</w:t>
            </w:r>
            <w:r w:rsidRPr="00B56FFC">
              <w:rPr>
                <w:rFonts w:ascii="GHEA Grapalat" w:hAnsi="GHEA Grapalat"/>
                <w:color w:val="000000"/>
                <w:sz w:val="18"/>
                <w:szCs w:val="18"/>
                <w:lang w:val="hy-AM" w:eastAsia="en-US" w:bidi="ar-SA"/>
              </w:rPr>
              <w:t>/ + - 3:</w:t>
            </w:r>
            <w:r w:rsidRPr="00B56FFC">
              <w:rPr>
                <w:rFonts w:ascii="GHEA Grapalat" w:hAnsi="GHEA Grapalat" w:cs="Sylfaen"/>
                <w:color w:val="000000"/>
                <w:sz w:val="18"/>
                <w:szCs w:val="18"/>
                <w:lang w:val="hy-AM" w:eastAsia="en-US" w:bidi="ar-SA"/>
              </w:rPr>
              <w:t>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местный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Должен?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быть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sz w:val="20"/>
                <w:szCs w:val="20"/>
                <w:lang w:val="hy-AM" w:eastAsia="en-US" w:bidi="ar-SA"/>
              </w:rPr>
              <w:t>, запеченный</w:t>
            </w:r>
            <w:r w:rsidRPr="00B56FFC">
              <w:rPr>
                <w:rFonts w:ascii="GHEA Grapalat" w:hAnsi="GHEA Grapalat" w:cs="Calibri"/>
                <w:sz w:val="20"/>
                <w:szCs w:val="20"/>
                <w:lang w:val="hy-AM" w:eastAsia="en-US" w:bidi="ar-SA"/>
              </w:rPr>
              <w:t xml:space="preserve"> </w:t>
            </w:r>
            <w:r w:rsidRPr="00B56FFC">
              <w:rPr>
                <w:rFonts w:ascii="GHEA Grapalat" w:hAnsi="GHEA Grapalat" w:cs="Sylfaen"/>
                <w:sz w:val="20"/>
                <w:szCs w:val="20"/>
                <w:lang w:val="hy-AM" w:eastAsia="en-US" w:bidi="ar-SA"/>
              </w:rPr>
              <w:t>предложения</w:t>
            </w:r>
            <w:r w:rsidRPr="00B56FFC">
              <w:rPr>
                <w:rFonts w:ascii="GHEA Grapalat" w:hAnsi="GHEA Grapalat" w:cs="Calibri"/>
                <w:sz w:val="20"/>
                <w:szCs w:val="20"/>
                <w:lang w:val="hy-AM" w:eastAsia="en-US" w:bidi="ar-SA"/>
              </w:rPr>
              <w:t xml:space="preserve">  </w:t>
            </w:r>
            <w:r w:rsidRPr="00B56FFC">
              <w:rPr>
                <w:rFonts w:ascii="GHEA Grapalat" w:hAnsi="GHEA Grapalat" w:cs="Sylfaen"/>
                <w:sz w:val="20"/>
                <w:szCs w:val="20"/>
                <w:lang w:val="hy-AM" w:eastAsia="en-US" w:bidi="ar-SA"/>
              </w:rPr>
              <w:t>день</w:t>
            </w:r>
            <w:r w:rsidRPr="00B56FFC">
              <w:rPr>
                <w:rFonts w:ascii="GHEA Grapalat" w:hAnsi="GHEA Grapalat" w:cs="Calibri"/>
                <w:sz w:val="20"/>
                <w:szCs w:val="20"/>
                <w:lang w:val="hy-AM" w:eastAsia="en-US" w:bidi="ar-SA"/>
              </w:rPr>
              <w:t>:</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50</w:t>
            </w:r>
            <w:r w:rsidRPr="00B56FFC">
              <w:rPr>
                <w:rFonts w:ascii="GHEA Grapalat" w:hAnsi="GHEA Grapalat" w:cs="Sylfaen"/>
                <w:color w:val="000000"/>
                <w:sz w:val="18"/>
                <w:szCs w:val="18"/>
                <w:lang w:val="hy-AM" w:eastAsia="en-US" w:bidi="ar-SA"/>
              </w:rPr>
              <w:t>минута</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val="hy-AM" w:eastAsia="en-US" w:bidi="ar-SA"/>
              </w:rPr>
            </w:pPr>
            <w:r w:rsidRPr="00B56FFC">
              <w:rPr>
                <w:rFonts w:ascii="GHEA Grapalat" w:hAnsi="GHEA Grapalat" w:cs="Calibri"/>
                <w:color w:val="000000"/>
                <w:sz w:val="20"/>
                <w:szCs w:val="20"/>
                <w:lang w:val="en-US" w:eastAsia="en-US" w:bidi="ar-SA"/>
              </w:rPr>
              <w:t>120: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240 000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2000 г.</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2000 г.</w:t>
            </w:r>
          </w:p>
        </w:tc>
        <w:tc>
          <w:tcPr>
            <w:tcW w:w="1183"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val="en-US" w:eastAsia="en-US" w:bidi="ar-SA"/>
              </w:rPr>
            </w:pPr>
            <w:r>
              <w:rPr>
                <w:rFonts w:ascii="GHEA Grapalat" w:hAnsi="GHEA Grapalat"/>
                <w:sz w:val="20"/>
                <w:lang w:val="en-US" w:eastAsia="en-US" w:bidi="ar-SA"/>
              </w:rPr>
              <w:lastRenderedPageBreak/>
              <w:t>4</w:t>
            </w:r>
          </w:p>
        </w:tc>
        <w:tc>
          <w:tcPr>
            <w:tcW w:w="1260" w:type="dxa"/>
            <w:shd w:val="clear" w:color="auto" w:fill="auto"/>
          </w:tcPr>
          <w:p w:rsidR="00B56FFC" w:rsidRPr="00B56FFC" w:rsidRDefault="00B56FFC" w:rsidP="00B56FFC">
            <w:pPr>
              <w:rPr>
                <w:rFonts w:ascii="GHEA Grapalat" w:hAnsi="GHEA Grapalat"/>
                <w:color w:val="000000"/>
                <w:sz w:val="20"/>
                <w:szCs w:val="20"/>
                <w:lang w:val="en-US" w:eastAsia="en-US" w:bidi="ar-SA"/>
              </w:rPr>
            </w:pPr>
            <w:r w:rsidRPr="00B56FFC">
              <w:rPr>
                <w:rFonts w:ascii="GHEA Grapalat" w:hAnsi="GHEA Grapalat"/>
                <w:color w:val="000000"/>
                <w:sz w:val="20"/>
                <w:szCs w:val="20"/>
                <w:lang w:val="en-US" w:eastAsia="en-US" w:bidi="ar-SA"/>
              </w:rPr>
              <w:t>15851100</w:t>
            </w:r>
          </w:p>
        </w:tc>
        <w:tc>
          <w:tcPr>
            <w:tcW w:w="1022" w:type="dxa"/>
            <w:shd w:val="clear" w:color="auto" w:fill="auto"/>
          </w:tcPr>
          <w:p w:rsidR="00B56FFC" w:rsidRPr="00B56FFC" w:rsidRDefault="00B56FFC" w:rsidP="00B56FFC">
            <w:pPr>
              <w:rPr>
                <w:rFonts w:ascii="GHEA Grapalat" w:hAnsi="GHEA Grapalat" w:cs="Sylfaen"/>
                <w:sz w:val="20"/>
                <w:szCs w:val="20"/>
                <w:lang w:val="en-US" w:eastAsia="en-US" w:bidi="ar-SA"/>
              </w:rPr>
            </w:pPr>
            <w:r w:rsidRPr="00B56FFC">
              <w:rPr>
                <w:rFonts w:ascii="GHEA Grapalat" w:hAnsi="GHEA Grapalat" w:cs="Sylfaen"/>
                <w:sz w:val="20"/>
                <w:szCs w:val="20"/>
                <w:lang w:val="en-US" w:eastAsia="en-US" w:bidi="ar-SA"/>
              </w:rPr>
              <w:t>макароны</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cs="Sylfaen"/>
                <w:color w:val="000000"/>
                <w:sz w:val="18"/>
                <w:szCs w:val="18"/>
                <w:lang w:val="hy-AM" w:eastAsia="en-US" w:bidi="ar-SA"/>
              </w:rPr>
            </w:pPr>
            <w:r w:rsidRPr="00B56FFC">
              <w:rPr>
                <w:rFonts w:ascii="GHEA Grapalat" w:hAnsi="GHEA Grapalat" w:cs="Sylfaen"/>
                <w:color w:val="000000"/>
                <w:sz w:val="18"/>
                <w:szCs w:val="18"/>
                <w:lang w:val="hy-AM" w:eastAsia="en-US" w:bidi="ar-SA"/>
              </w:rPr>
              <w:t>макароны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непоколебимый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теста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31743-2012</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5:00</w:t>
            </w:r>
            <w:r w:rsidRPr="00B56FFC">
              <w:rPr>
                <w:rFonts w:ascii="GHEA Grapalat" w:hAnsi="GHEA Grapalat" w:cs="Sylfaen"/>
                <w:color w:val="000000"/>
                <w:sz w:val="18"/>
                <w:szCs w:val="18"/>
                <w:lang w:val="hy-AM" w:eastAsia="en-US" w:bidi="ar-SA"/>
              </w:rPr>
              <w:t>кг</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полиэтилен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воздухонепроницаемый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упаковке или в мешках до 20 кг.</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Андро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теста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макарон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влажность</w:t>
            </w:r>
            <w:r w:rsidRPr="00B56FFC">
              <w:rPr>
                <w:rFonts w:ascii="GHEA Grapalat" w:hAnsi="GHEA Grapalat"/>
                <w:color w:val="000000"/>
                <w:sz w:val="18"/>
                <w:szCs w:val="18"/>
                <w:lang w:val="hy-AM" w:eastAsia="en-US" w:bidi="ar-SA"/>
              </w:rPr>
              <w:t>11%-</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серый</w:t>
            </w:r>
            <w:r w:rsidRPr="00B56FFC">
              <w:rPr>
                <w:rFonts w:ascii="GHEA Grapalat" w:hAnsi="GHEA Grapalat"/>
                <w:color w:val="000000"/>
                <w:sz w:val="18"/>
                <w:szCs w:val="18"/>
                <w:lang w:val="hy-AM" w:eastAsia="en-US" w:bidi="ar-SA"/>
              </w:rPr>
              <w:t>2.1:</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4%-</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 вредителями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загрязнение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допустимый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для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запланировано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полиэтилен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пленкой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маркировкой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твердый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жесткий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пшеницы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высокий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вроде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муки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только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вакуум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 станками</w:t>
            </w:r>
            <w:r w:rsidRPr="00B56FFC">
              <w:rPr>
                <w:rFonts w:ascii="GHEA Grapalat" w:hAnsi="GHEA Grapalat"/>
                <w:color w:val="000000"/>
                <w:sz w:val="18"/>
                <w:szCs w:val="18"/>
                <w:lang w:val="hy-AM" w:eastAsia="en-US" w:bidi="ar-SA"/>
              </w:rPr>
              <w:t>(25%</w:t>
            </w:r>
            <w:r w:rsidRPr="00B56FFC">
              <w:rPr>
                <w:rFonts w:ascii="GHEA Grapalat" w:hAnsi="GHEA Grapalat" w:cs="Sylfaen"/>
                <w:color w:val="000000"/>
                <w:sz w:val="18"/>
                <w:szCs w:val="18"/>
                <w:lang w:val="hy-AM" w:eastAsia="en-US" w:bidi="ar-SA"/>
              </w:rPr>
              <w:t>трубчатый</w:t>
            </w:r>
            <w:r w:rsidRPr="00B56FFC">
              <w:rPr>
                <w:rFonts w:ascii="GHEA Grapalat" w:hAnsi="GHEA Grapalat"/>
                <w:color w:val="000000"/>
                <w:sz w:val="18"/>
                <w:szCs w:val="18"/>
                <w:lang w:val="hy-AM" w:eastAsia="en-US" w:bidi="ar-SA"/>
              </w:rPr>
              <w:t>, 25%</w:t>
            </w:r>
            <w:r w:rsidRPr="00B56FFC">
              <w:rPr>
                <w:rFonts w:ascii="GHEA Grapalat" w:hAnsi="GHEA Grapalat" w:cs="Sylfaen"/>
                <w:color w:val="000000"/>
                <w:sz w:val="18"/>
                <w:szCs w:val="18"/>
                <w:lang w:val="hy-AM" w:eastAsia="en-US" w:bidi="ar-SA"/>
              </w:rPr>
              <w:t>помнить</w:t>
            </w:r>
            <w:r w:rsidRPr="00B56FFC">
              <w:rPr>
                <w:rFonts w:ascii="GHEA Grapalat" w:hAnsi="GHEA Grapalat"/>
                <w:color w:val="000000"/>
                <w:sz w:val="18"/>
                <w:szCs w:val="18"/>
                <w:lang w:val="hy-AM" w:eastAsia="en-US" w:bidi="ar-SA"/>
              </w:rPr>
              <w:t>, 25%</w:t>
            </w:r>
            <w:r w:rsidRPr="00B56FFC">
              <w:rPr>
                <w:rFonts w:ascii="GHEA Grapalat" w:hAnsi="GHEA Grapalat" w:cs="Sylfaen"/>
                <w:color w:val="000000"/>
                <w:sz w:val="18"/>
                <w:szCs w:val="18"/>
                <w:lang w:val="hy-AM" w:eastAsia="en-US" w:bidi="ar-SA"/>
              </w:rPr>
              <w:t>спиральный</w:t>
            </w:r>
            <w:r w:rsidRPr="00B56FFC">
              <w:rPr>
                <w:rFonts w:ascii="GHEA Grapalat" w:hAnsi="GHEA Grapalat"/>
                <w:color w:val="000000"/>
                <w:sz w:val="18"/>
                <w:szCs w:val="18"/>
                <w:lang w:val="hy-AM" w:eastAsia="en-US" w:bidi="ar-SA"/>
              </w:rPr>
              <w:t>, 25%</w:t>
            </w:r>
            <w:r w:rsidRPr="00B56FFC">
              <w:rPr>
                <w:rFonts w:ascii="GHEA Grapalat" w:hAnsi="GHEA Grapalat" w:cs="Sylfaen"/>
                <w:color w:val="000000"/>
                <w:sz w:val="18"/>
                <w:szCs w:val="18"/>
                <w:lang w:val="hy-AM" w:eastAsia="en-US" w:bidi="ar-SA"/>
              </w:rPr>
              <w:t>пружинистый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90%</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даты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12:00</w:t>
            </w:r>
            <w:r w:rsidRPr="00B56FFC">
              <w:rPr>
                <w:rFonts w:ascii="GHEA Grapalat" w:hAnsi="GHEA Grapalat" w:cs="Sylfaen"/>
                <w:color w:val="000000"/>
                <w:sz w:val="18"/>
                <w:szCs w:val="18"/>
                <w:lang w:val="hy-AM" w:eastAsia="en-US" w:bidi="ar-SA"/>
              </w:rPr>
              <w:t>месяц</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874:</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зерна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015/2011)</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разборчиво.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cs="Sylfaen"/>
                <w:sz w:val="20"/>
                <w:szCs w:val="20"/>
                <w:lang w:val="en-US"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cs="Calibri"/>
                <w:color w:val="000000"/>
                <w:sz w:val="20"/>
                <w:szCs w:val="20"/>
                <w:lang w:val="en-US" w:eastAsia="en-US" w:bidi="ar-SA"/>
              </w:rPr>
            </w:pPr>
            <w:r w:rsidRPr="00B56FFC">
              <w:rPr>
                <w:rFonts w:ascii="GHEA Grapalat" w:hAnsi="GHEA Grapalat" w:cs="Calibri"/>
                <w:color w:val="000000"/>
                <w:sz w:val="20"/>
                <w:szCs w:val="20"/>
                <w:lang w:val="en-US" w:eastAsia="en-US" w:bidi="ar-SA"/>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150 000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500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500</w:t>
            </w:r>
          </w:p>
        </w:tc>
        <w:tc>
          <w:tcPr>
            <w:tcW w:w="1183" w:type="dxa"/>
            <w:shd w:val="clear" w:color="auto" w:fill="auto"/>
          </w:tcPr>
          <w:p w:rsidR="00B56FFC" w:rsidRPr="00B56FFC" w:rsidRDefault="00B56FFC" w:rsidP="00B56FFC">
            <w:pPr>
              <w:rPr>
                <w:rFonts w:ascii="GHEA Grapalat" w:hAnsi="GHEA Grapalat" w:cs="Sylfaen"/>
                <w:sz w:val="16"/>
                <w:szCs w:val="16"/>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5</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15831000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20"/>
                <w:szCs w:val="20"/>
                <w:lang w:val="en-US" w:eastAsia="en-US" w:bidi="ar-SA"/>
              </w:rPr>
              <w:t>Сахар</w:t>
            </w:r>
            <w:r w:rsidRPr="00B56FFC">
              <w:rPr>
                <w:rFonts w:ascii="GHEA Grapalat" w:hAnsi="GHEA Grapalat"/>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16"/>
                <w:szCs w:val="16"/>
                <w:lang w:val="hy-AM" w:eastAsia="en-US" w:bidi="ar-SA"/>
              </w:rPr>
              <w:t>белый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цвет</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Сорун</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сладкий</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сухой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состоянии</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без</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сторона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по вкусу</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запах</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как</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сухой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состоянии</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вот так</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электронная почта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растворе</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фабрика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соответствующий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 маркировкой</w:t>
            </w:r>
            <w:r w:rsidRPr="00B56FFC">
              <w:rPr>
                <w:rFonts w:ascii="GHEA Grapalat" w:hAnsi="GHEA Grapalat"/>
                <w:color w:val="000000"/>
                <w:sz w:val="18"/>
                <w:szCs w:val="18"/>
                <w:lang w:val="hy-AM" w:eastAsia="en-US" w:bidi="ar-SA"/>
              </w:rPr>
              <w:t>:</w:t>
            </w:r>
            <w:r w:rsidRPr="00B56FFC">
              <w:rPr>
                <w:rFonts w:ascii="GHEA Grapalat" w:hAnsi="GHEA Grapalat" w:cs="Sylfaen"/>
                <w:sz w:val="16"/>
                <w:szCs w:val="16"/>
                <w:lang w:val="hy-AM" w:eastAsia="en-US" w:bidi="ar-SA"/>
              </w:rPr>
              <w:t>ГОСТ 33222-2015. Марка ТС-1, ТС-2 или эквивалент. Сахар</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решение</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нуждаться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является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быть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прозрачный</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без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нерешенный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осадка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сторона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смесей</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сахарозы</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массивный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часть</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99,75%-</w:t>
            </w:r>
            <w:r w:rsidRPr="00B56FFC">
              <w:rPr>
                <w:rFonts w:ascii="GHEA Grapalat" w:hAnsi="GHEA Grapalat" w:cs="Sylfaen"/>
                <w:sz w:val="16"/>
                <w:szCs w:val="16"/>
                <w:lang w:val="hy-AM" w:eastAsia="en-US" w:bidi="ar-SA"/>
              </w:rPr>
              <w:t>от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нет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меньше</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сухой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материала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включая</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влаги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массивный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часть</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0,14%-</w:t>
            </w:r>
            <w:r w:rsidRPr="00B56FFC">
              <w:rPr>
                <w:rFonts w:ascii="GHEA Grapalat" w:hAnsi="GHEA Grapalat" w:cs="Sylfaen"/>
                <w:sz w:val="16"/>
                <w:szCs w:val="16"/>
                <w:lang w:val="hy-AM" w:eastAsia="en-US" w:bidi="ar-SA"/>
              </w:rPr>
              <w:t>от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нет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более</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ферроперевозчиков</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массивный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часть</w:t>
            </w:r>
            <w:r w:rsidRPr="00B56FFC">
              <w:rPr>
                <w:rFonts w:ascii="GHEA Grapalat" w:hAnsi="GHEA Grapalat" w:cs="Arial"/>
                <w:sz w:val="16"/>
                <w:szCs w:val="16"/>
                <w:lang w:val="hy-AM" w:eastAsia="en-US" w:bidi="ar-SA"/>
              </w:rPr>
              <w:t>- 0,0003%</w:t>
            </w:r>
            <w:r w:rsidRPr="00B56FFC">
              <w:rPr>
                <w:rFonts w:ascii="GHEA Grapalat" w:hAnsi="GHEA Grapalat" w:cs="Sylfaen"/>
                <w:sz w:val="16"/>
                <w:szCs w:val="16"/>
                <w:lang w:val="hy-AM" w:eastAsia="en-US" w:bidi="ar-SA"/>
              </w:rPr>
              <w:t>от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нет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более</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ГОСТ:</w:t>
            </w:r>
            <w:r w:rsidRPr="00B56FFC">
              <w:rPr>
                <w:rFonts w:ascii="GHEA Grapalat" w:hAnsi="GHEA Grapalat"/>
                <w:sz w:val="16"/>
                <w:szCs w:val="16"/>
                <w:lang w:val="hy-AM" w:eastAsia="en-US" w:bidi="ar-SA"/>
              </w:rPr>
              <w:t>21-94</w:t>
            </w:r>
            <w:r w:rsidRPr="00B56FFC">
              <w:rPr>
                <w:rFonts w:ascii="GHEA Grapalat" w:hAnsi="GHEA Grapalat" w:cs="Sylfaen"/>
                <w:sz w:val="16"/>
                <w:szCs w:val="16"/>
                <w:lang w:val="hy-AM" w:eastAsia="en-US" w:bidi="ar-SA"/>
              </w:rPr>
              <w:t>или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эквивалент</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Право на участие</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остаток</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период</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предложения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данный момент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определенный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период</w:t>
            </w:r>
            <w:r w:rsidRPr="00B56FFC">
              <w:rPr>
                <w:rFonts w:ascii="GHEA Grapalat" w:hAnsi="GHEA Grapalat" w:cs="Arial"/>
                <w:sz w:val="16"/>
                <w:szCs w:val="16"/>
                <w:lang w:val="hy-AM" w:eastAsia="en-US" w:bidi="ar-SA"/>
              </w:rPr>
              <w:t>1/2-</w:t>
            </w:r>
            <w:r w:rsidRPr="00B56FFC">
              <w:rPr>
                <w:rFonts w:ascii="GHEA Grapalat" w:hAnsi="GHEA Grapalat" w:cs="Sylfaen"/>
                <w:sz w:val="16"/>
                <w:szCs w:val="16"/>
                <w:lang w:val="hy-AM" w:eastAsia="en-US" w:bidi="ar-SA"/>
              </w:rPr>
              <w:t>от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нет</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меньше</w:t>
            </w:r>
            <w:r w:rsidRPr="00B56FFC">
              <w:rPr>
                <w:rFonts w:ascii="GHEA Grapalat" w:hAnsi="GHEA Grapalat" w:cs="Arial"/>
                <w:sz w:val="16"/>
                <w:szCs w:val="16"/>
                <w:lang w:val="hy-AM" w:eastAsia="en-US" w:bidi="ar-SA"/>
              </w:rPr>
              <w:t>:</w:t>
            </w:r>
            <w:r w:rsidRPr="00B56FFC">
              <w:rPr>
                <w:rFonts w:ascii="GHEA Grapalat" w:hAnsi="GHEA Grapalat"/>
                <w:sz w:val="16"/>
                <w:szCs w:val="16"/>
                <w:lang w:val="hy-AM" w:eastAsia="en-US" w:bidi="ar-SA"/>
              </w:rPr>
              <w:t xml:space="preserve"> </w:t>
            </w:r>
            <w:r w:rsidRPr="00B56FFC">
              <w:rPr>
                <w:rFonts w:ascii="GHEA Grapalat" w:hAnsi="GHEA Grapalat"/>
                <w:sz w:val="16"/>
                <w:szCs w:val="16"/>
                <w:lang w:val="hy-AM" w:eastAsia="en-US" w:bidi="ar-SA"/>
              </w:rPr>
              <w:br/>
            </w:r>
            <w:r w:rsidRPr="00B56FFC">
              <w:rPr>
                <w:rFonts w:ascii="GHEA Grapalat" w:hAnsi="GHEA Grapalat" w:cs="Sylfaen"/>
                <w:sz w:val="16"/>
                <w:szCs w:val="16"/>
                <w:lang w:val="hy-AM" w:eastAsia="en-US" w:bidi="ar-SA"/>
              </w:rPr>
              <w:t>Безопасность</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маркировка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упаковка: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еда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нуждаться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является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при условии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быть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согласие</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оценка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соответствии с</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Таможня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союз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комиссии</w:t>
            </w:r>
            <w:r w:rsidRPr="00B56FFC">
              <w:rPr>
                <w:rFonts w:ascii="GHEA Grapalat" w:hAnsi="GHEA Grapalat"/>
                <w:sz w:val="16"/>
                <w:szCs w:val="16"/>
                <w:lang w:val="hy-AM" w:eastAsia="en-US" w:bidi="ar-SA"/>
              </w:rPr>
              <w:t>2011 год</w:t>
            </w:r>
            <w:r w:rsidRPr="00B56FFC">
              <w:rPr>
                <w:rFonts w:ascii="GHEA Grapalat" w:hAnsi="GHEA Grapalat" w:cs="Sylfaen"/>
                <w:sz w:val="16"/>
                <w:szCs w:val="16"/>
                <w:lang w:val="hy-AM" w:eastAsia="en-US" w:bidi="ar-SA"/>
              </w:rPr>
              <w:t>год</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декабрь</w:t>
            </w:r>
            <w:r w:rsidRPr="00B56FFC">
              <w:rPr>
                <w:rFonts w:ascii="GHEA Grapalat" w:hAnsi="GHEA Grapalat" w:cs="Arial"/>
                <w:sz w:val="16"/>
                <w:szCs w:val="16"/>
                <w:lang w:val="hy-AM" w:eastAsia="en-US" w:bidi="ar-SA"/>
              </w:rPr>
              <w:t>9-</w:t>
            </w:r>
            <w:r w:rsidRPr="00B56FFC">
              <w:rPr>
                <w:rFonts w:ascii="GHEA Grapalat" w:hAnsi="GHEA Grapalat" w:cs="Sylfaen"/>
                <w:sz w:val="16"/>
                <w:szCs w:val="16"/>
                <w:lang w:val="hy-AM" w:eastAsia="en-US" w:bidi="ar-SA"/>
              </w:rPr>
              <w:t>в:</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число</w:t>
            </w:r>
            <w:r w:rsidRPr="00B56FFC">
              <w:rPr>
                <w:rFonts w:ascii="GHEA Grapalat" w:hAnsi="GHEA Grapalat" w:cs="Arial"/>
                <w:sz w:val="16"/>
                <w:szCs w:val="16"/>
                <w:lang w:val="hy-AM" w:eastAsia="en-US" w:bidi="ar-SA"/>
              </w:rPr>
              <w:t>880</w:t>
            </w:r>
            <w:r w:rsidRPr="00B56FFC">
              <w:rPr>
                <w:rFonts w:ascii="GHEA Grapalat" w:hAnsi="GHEA Grapalat" w:cs="Sylfaen"/>
                <w:sz w:val="16"/>
                <w:szCs w:val="16"/>
                <w:lang w:val="hy-AM" w:eastAsia="en-US" w:bidi="ar-SA"/>
              </w:rPr>
              <w:t>по решению</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одобренный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Еда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ММ:</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ТК:</w:t>
            </w:r>
            <w:r w:rsidRPr="00B56FFC">
              <w:rPr>
                <w:rFonts w:ascii="GHEA Grapalat" w:hAnsi="GHEA Grapalat"/>
                <w:sz w:val="16"/>
                <w:szCs w:val="16"/>
                <w:lang w:val="hy-AM" w:eastAsia="en-US" w:bidi="ar-SA"/>
              </w:rPr>
              <w:t>21/2011),</w:t>
            </w:r>
            <w:r w:rsidRPr="00B56FFC">
              <w:rPr>
                <w:rFonts w:ascii="GHEA Grapalat" w:hAnsi="GHEA Grapalat" w:cs="Sylfaen"/>
                <w:sz w:val="16"/>
                <w:szCs w:val="16"/>
                <w:lang w:val="hy-AM" w:eastAsia="en-US" w:bidi="ar-SA"/>
              </w:rPr>
              <w:t>Таможня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союз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комиссии</w:t>
            </w:r>
            <w:r w:rsidRPr="00B56FFC">
              <w:rPr>
                <w:rFonts w:ascii="GHEA Grapalat" w:hAnsi="GHEA Grapalat" w:cs="Arial"/>
                <w:sz w:val="16"/>
                <w:szCs w:val="16"/>
                <w:lang w:val="hy-AM" w:eastAsia="en-US" w:bidi="ar-SA"/>
              </w:rPr>
              <w:t>2011 год</w:t>
            </w:r>
            <w:r w:rsidRPr="00B56FFC">
              <w:rPr>
                <w:rFonts w:ascii="GHEA Grapalat" w:hAnsi="GHEA Grapalat" w:cs="Sylfaen"/>
                <w:sz w:val="16"/>
                <w:szCs w:val="16"/>
                <w:lang w:val="hy-AM" w:eastAsia="en-US" w:bidi="ar-SA"/>
              </w:rPr>
              <w:t>год</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декабрь</w:t>
            </w:r>
            <w:r w:rsidRPr="00B56FFC">
              <w:rPr>
                <w:rFonts w:ascii="GHEA Grapalat" w:hAnsi="GHEA Grapalat" w:cs="Arial"/>
                <w:sz w:val="16"/>
                <w:szCs w:val="16"/>
                <w:lang w:val="hy-AM" w:eastAsia="en-US" w:bidi="ar-SA"/>
              </w:rPr>
              <w:t>9-</w:t>
            </w:r>
            <w:r w:rsidRPr="00B56FFC">
              <w:rPr>
                <w:rFonts w:ascii="GHEA Grapalat" w:hAnsi="GHEA Grapalat" w:cs="Sylfaen"/>
                <w:sz w:val="16"/>
                <w:szCs w:val="16"/>
                <w:lang w:val="hy-AM" w:eastAsia="en-US" w:bidi="ar-SA"/>
              </w:rPr>
              <w:t>в:</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число</w:t>
            </w:r>
            <w:r w:rsidRPr="00B56FFC">
              <w:rPr>
                <w:rFonts w:ascii="GHEA Grapalat" w:hAnsi="GHEA Grapalat" w:cs="Arial"/>
                <w:sz w:val="16"/>
                <w:szCs w:val="16"/>
                <w:lang w:val="hy-AM" w:eastAsia="en-US" w:bidi="ar-SA"/>
              </w:rPr>
              <w:t xml:space="preserve"> </w:t>
            </w:r>
            <w:r w:rsidRPr="00B56FFC">
              <w:rPr>
                <w:rFonts w:ascii="GHEA Grapalat" w:hAnsi="GHEA Grapalat"/>
                <w:sz w:val="16"/>
                <w:szCs w:val="16"/>
                <w:lang w:val="hy-AM" w:eastAsia="en-US" w:bidi="ar-SA"/>
              </w:rPr>
              <w:t>881:</w:t>
            </w:r>
            <w:r w:rsidRPr="00B56FFC">
              <w:rPr>
                <w:rFonts w:ascii="GHEA Grapalat" w:hAnsi="GHEA Grapalat" w:cs="Sylfaen"/>
                <w:sz w:val="16"/>
                <w:szCs w:val="16"/>
                <w:lang w:val="hy-AM" w:eastAsia="en-US" w:bidi="ar-SA"/>
              </w:rPr>
              <w:t>по решению</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одобренный</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Еда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маркировка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ММ:</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ТК:</w:t>
            </w:r>
            <w:r w:rsidRPr="00B56FFC">
              <w:rPr>
                <w:rFonts w:ascii="GHEA Grapalat" w:hAnsi="GHEA Grapalat" w:cs="Arial"/>
                <w:sz w:val="16"/>
                <w:szCs w:val="16"/>
                <w:lang w:val="hy-AM" w:eastAsia="en-US" w:bidi="ar-SA"/>
              </w:rPr>
              <w:t>22/2011),</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Таможня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союз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комиссии</w:t>
            </w:r>
            <w:r w:rsidRPr="00B56FFC">
              <w:rPr>
                <w:rFonts w:ascii="GHEA Grapalat" w:hAnsi="GHEA Grapalat" w:cs="Arial"/>
                <w:sz w:val="16"/>
                <w:szCs w:val="16"/>
                <w:lang w:val="hy-AM" w:eastAsia="en-US" w:bidi="ar-SA"/>
              </w:rPr>
              <w:t>2011 год</w:t>
            </w:r>
            <w:r w:rsidRPr="00B56FFC">
              <w:rPr>
                <w:rFonts w:ascii="GHEA Grapalat" w:hAnsi="GHEA Grapalat" w:cs="Sylfaen"/>
                <w:sz w:val="16"/>
                <w:szCs w:val="16"/>
                <w:lang w:val="hy-AM" w:eastAsia="en-US" w:bidi="ar-SA"/>
              </w:rPr>
              <w:t>год</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Август</w:t>
            </w:r>
            <w:r w:rsidRPr="00B56FFC">
              <w:rPr>
                <w:rFonts w:ascii="GHEA Grapalat" w:hAnsi="GHEA Grapalat" w:cs="Arial"/>
                <w:sz w:val="16"/>
                <w:szCs w:val="16"/>
                <w:lang w:val="hy-AM" w:eastAsia="en-US" w:bidi="ar-SA"/>
              </w:rPr>
              <w:t>16-</w:t>
            </w:r>
            <w:r w:rsidRPr="00B56FFC">
              <w:rPr>
                <w:rFonts w:ascii="GHEA Grapalat" w:hAnsi="GHEA Grapalat" w:cs="Sylfaen"/>
                <w:sz w:val="16"/>
                <w:szCs w:val="16"/>
                <w:lang w:val="hy-AM" w:eastAsia="en-US" w:bidi="ar-SA"/>
              </w:rPr>
              <w:t>в:</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число</w:t>
            </w:r>
            <w:r w:rsidRPr="00B56FFC">
              <w:rPr>
                <w:rFonts w:ascii="GHEA Grapalat" w:hAnsi="GHEA Grapalat" w:cs="Arial"/>
                <w:sz w:val="16"/>
                <w:szCs w:val="16"/>
                <w:lang w:val="hy-AM" w:eastAsia="en-US" w:bidi="ar-SA"/>
              </w:rPr>
              <w:t>769:</w:t>
            </w:r>
            <w:r w:rsidRPr="00B56FFC">
              <w:rPr>
                <w:rFonts w:ascii="GHEA Grapalat" w:hAnsi="GHEA Grapalat" w:cs="Sylfaen"/>
                <w:sz w:val="16"/>
                <w:szCs w:val="16"/>
                <w:lang w:val="hy-AM" w:eastAsia="en-US" w:bidi="ar-SA"/>
              </w:rPr>
              <w:t>по решению</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одобренный</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упаковки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ММ:</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ТК:</w:t>
            </w:r>
            <w:r w:rsidRPr="00B56FFC">
              <w:rPr>
                <w:rFonts w:ascii="GHEA Grapalat" w:hAnsi="GHEA Grapalat" w:cs="Arial"/>
                <w:sz w:val="16"/>
                <w:szCs w:val="16"/>
                <w:lang w:val="hy-AM" w:eastAsia="en-US" w:bidi="ar-SA"/>
              </w:rPr>
              <w:t>005/2011)</w:t>
            </w:r>
            <w:r w:rsidRPr="00B56FFC">
              <w:rPr>
                <w:rFonts w:ascii="GHEA Grapalat" w:hAnsi="GHEA Grapalat" w:cs="Sylfaen"/>
                <w:sz w:val="16"/>
                <w:szCs w:val="16"/>
                <w:lang w:val="hy-AM" w:eastAsia="en-US" w:bidi="ar-SA"/>
              </w:rPr>
              <w:t>Таможня</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союз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технический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правила</w:t>
            </w:r>
            <w:r w:rsidRPr="00B56FFC">
              <w:rPr>
                <w:rFonts w:ascii="GHEA Grapalat" w:hAnsi="GHEA Grapalat" w:cs="Arial"/>
                <w:sz w:val="16"/>
                <w:szCs w:val="16"/>
                <w:lang w:val="hy-AM" w:eastAsia="en-US" w:bidi="ar-SA"/>
              </w:rPr>
              <w:t>, "</w:t>
            </w:r>
            <w:r w:rsidRPr="00B56FFC">
              <w:rPr>
                <w:rFonts w:ascii="GHEA Grapalat" w:hAnsi="GHEA Grapalat" w:cs="Sylfaen"/>
                <w:sz w:val="16"/>
                <w:szCs w:val="16"/>
                <w:lang w:val="hy-AM" w:eastAsia="en-US" w:bidi="ar-SA"/>
              </w:rPr>
              <w:t>Еда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РА: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закона</w:t>
            </w:r>
            <w:r w:rsidRPr="00B56FFC">
              <w:rPr>
                <w:rFonts w:ascii="GHEA Grapalat" w:hAnsi="GHEA Grapalat" w:cs="Arial"/>
                <w:sz w:val="16"/>
                <w:szCs w:val="16"/>
                <w:lang w:val="hy-AM" w:eastAsia="en-US" w:bidi="ar-SA"/>
              </w:rPr>
              <w:t>9-</w:t>
            </w:r>
            <w:r w:rsidRPr="00B56FFC">
              <w:rPr>
                <w:rFonts w:ascii="GHEA Grapalat" w:hAnsi="GHEA Grapalat" w:cs="Sylfaen"/>
                <w:sz w:val="16"/>
                <w:szCs w:val="16"/>
                <w:lang w:val="hy-AM" w:eastAsia="en-US" w:bidi="ar-SA"/>
              </w:rPr>
              <w:t>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статьи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отмеченный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быть</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Евразийский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экономический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союз</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в этом районе</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обращение</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объединенный</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со знаком</w:t>
            </w:r>
            <w:r w:rsidRPr="00B56FFC">
              <w:rPr>
                <w:rFonts w:ascii="GHEA Grapalat" w:hAnsi="GHEA Grapalat" w:cs="Arial"/>
                <w:sz w:val="16"/>
                <w:szCs w:val="16"/>
                <w:lang w:val="hy-AM" w:eastAsia="en-US" w:bidi="ar-SA"/>
              </w:rPr>
              <w:t>:</w:t>
            </w:r>
            <w:r w:rsidRPr="00B56FFC">
              <w:rPr>
                <w:rFonts w:ascii="GHEA Grapalat" w:hAnsi="GHEA Grapalat" w:cs="Sylfaen"/>
                <w:sz w:val="16"/>
                <w:szCs w:val="16"/>
                <w:lang w:val="hy-AM" w:eastAsia="en-US" w:bidi="ar-SA"/>
              </w:rPr>
              <w:t>Маркировка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читаемый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210 000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16"/>
                <w:szCs w:val="16"/>
                <w:lang w:eastAsia="en-US" w:bidi="ar-SA"/>
              </w:rPr>
              <w:t>500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500</w:t>
            </w:r>
          </w:p>
        </w:tc>
        <w:tc>
          <w:tcPr>
            <w:tcW w:w="1183"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t>6</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15531100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Масло</w:t>
            </w:r>
            <w:r w:rsidRPr="00B56FFC">
              <w:rPr>
                <w:rFonts w:ascii="GHEA Grapalat" w:hAnsi="GHEA Grapalat"/>
                <w:color w:val="000000"/>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 xml:space="preserve">Масло сливочное /фасовка: до 25 кг /по желанию заказчика/; заводские в картонных коробках, жир молочный, жирность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w:t>
            </w:r>
            <w:r w:rsidRPr="00B56FFC">
              <w:rPr>
                <w:rFonts w:ascii="GHEA Grapalat" w:hAnsi="GHEA Grapalat" w:cs="Sylfaen"/>
                <w:color w:val="000000"/>
                <w:sz w:val="18"/>
                <w:szCs w:val="18"/>
                <w:lang w:val="hy-AM" w:eastAsia="en-US" w:bidi="ar-SA"/>
              </w:rPr>
              <w:lastRenderedPageBreak/>
              <w:t>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(ТУ МУ 033/2013). Безопасность, упаковка и маркировка в соответствии с Решением Комиссии Таможенного союза от 9 декабря 2011 года № 880 «О безопасности пищевой продукции» (МУ ТС 021/2011), Решением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hy-AM"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2100000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420: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420:</w:t>
            </w:r>
          </w:p>
        </w:tc>
        <w:tc>
          <w:tcPr>
            <w:tcW w:w="1183"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w:t>
            </w:r>
            <w:r w:rsidRPr="00B56FFC">
              <w:rPr>
                <w:rFonts w:ascii="GHEA Grapalat" w:hAnsi="GHEA Grapalat" w:cs="Sylfaen"/>
                <w:sz w:val="16"/>
                <w:szCs w:val="16"/>
                <w:lang w:val="hy-AM" w:eastAsia="en-US" w:bidi="ar-SA"/>
              </w:rPr>
              <w:lastRenderedPageBreak/>
              <w:t>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15</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15111120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Говядина</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t>мясо</w:t>
            </w:r>
            <w:r w:rsidRPr="00B56FFC">
              <w:rPr>
                <w:rFonts w:ascii="GHEA Grapalat" w:hAnsi="GHEA Grapalat"/>
                <w:color w:val="000000"/>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Мясо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говядина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местный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мягкий</w:t>
            </w:r>
            <w:r w:rsidRPr="00B56FFC">
              <w:rPr>
                <w:rFonts w:ascii="GHEA Grapalat" w:hAnsi="GHEA Grapalat"/>
                <w:color w:val="000000"/>
                <w:sz w:val="18"/>
                <w:szCs w:val="18"/>
                <w:lang w:val="hy-AM" w:eastAsia="en-US" w:bidi="ar-SA"/>
              </w:rPr>
              <w:t xml:space="preserve">  бойня</w:t>
            </w:r>
            <w:r w:rsidRPr="00B56FFC">
              <w:rPr>
                <w:rFonts w:ascii="GHEA Grapalat" w:hAnsi="GHEA Grapalat" w:cs="Arial"/>
                <w:color w:val="000000"/>
                <w:sz w:val="18"/>
                <w:szCs w:val="18"/>
                <w:lang w:val="hy-AM" w:eastAsia="en-US" w:bidi="ar-SA"/>
              </w:rPr>
              <w:t>источник</w:t>
            </w:r>
            <w:r w:rsidRPr="00B56FFC">
              <w:rPr>
                <w:rFonts w:ascii="GHEA Grapalat" w:hAnsi="GHEA Grapalat" w:cs="Sylfaen"/>
                <w:color w:val="000000"/>
                <w:sz w:val="18"/>
                <w:szCs w:val="18"/>
                <w:lang w:val="hy-AM" w:eastAsia="en-US" w:bidi="ar-SA"/>
              </w:rPr>
              <w:t>пропорционально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разделенный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замороженный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жирный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хорошо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развитый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мышцами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хранится</w:t>
            </w:r>
            <w:r w:rsidRPr="00B56FFC">
              <w:rPr>
                <w:rFonts w:ascii="GHEA Grapalat" w:hAnsi="GHEA Grapalat"/>
                <w:color w:val="000000"/>
                <w:sz w:val="18"/>
                <w:szCs w:val="18"/>
                <w:lang w:val="hy-AM" w:eastAsia="en-US" w:bidi="ar-SA"/>
              </w:rPr>
              <w:t>0:</w:t>
            </w:r>
            <w:r w:rsidRPr="00B56FFC">
              <w:rPr>
                <w:rFonts w:ascii="GHEA Grapalat" w:hAnsi="GHEA Grapalat" w:cs="Sylfaen"/>
                <w:color w:val="000000"/>
                <w:sz w:val="18"/>
                <w:szCs w:val="18"/>
                <w:lang w:val="hy-AM" w:eastAsia="en-US" w:bidi="ar-SA"/>
              </w:rPr>
              <w:t>ой</w:t>
            </w:r>
            <w:r w:rsidRPr="00B56FFC">
              <w:rPr>
                <w:rFonts w:ascii="GHEA Grapalat" w:hAnsi="GHEA Grapalat"/>
                <w:color w:val="000000"/>
                <w:sz w:val="18"/>
                <w:szCs w:val="18"/>
                <w:lang w:val="hy-AM" w:eastAsia="en-US" w:bidi="ar-SA"/>
              </w:rPr>
              <w:t>С -</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4:</w:t>
            </w:r>
            <w:r w:rsidRPr="00B56FFC">
              <w:rPr>
                <w:rFonts w:ascii="GHEA Grapalat" w:hAnsi="GHEA Grapalat" w:cs="Sylfaen"/>
                <w:color w:val="000000"/>
                <w:sz w:val="18"/>
                <w:szCs w:val="18"/>
                <w:lang w:val="hy-AM" w:eastAsia="en-US" w:bidi="ar-SA"/>
              </w:rPr>
              <w:t>ой</w:t>
            </w:r>
            <w:r w:rsidRPr="00B56FFC">
              <w:rPr>
                <w:rFonts w:ascii="GHEA Grapalat" w:hAnsi="GHEA Grapalat"/>
                <w:color w:val="000000"/>
                <w:sz w:val="18"/>
                <w:szCs w:val="18"/>
                <w:lang w:val="hy-AM" w:eastAsia="en-US" w:bidi="ar-SA"/>
              </w:rPr>
              <w:t>С:</w:t>
            </w:r>
            <w:r w:rsidRPr="00B56FFC">
              <w:rPr>
                <w:rFonts w:ascii="GHEA Grapalat" w:hAnsi="GHEA Grapalat" w:cs="Sylfaen"/>
                <w:color w:val="000000"/>
                <w:sz w:val="18"/>
                <w:szCs w:val="18"/>
                <w:lang w:val="hy-AM" w:eastAsia="en-US" w:bidi="ar-SA"/>
              </w:rPr>
              <w:t>температура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в 6</w:t>
            </w:r>
            <w:r w:rsidRPr="00B56FFC">
              <w:rPr>
                <w:rFonts w:ascii="GHEA Grapalat" w:hAnsi="GHEA Grapalat" w:cs="Sylfaen"/>
                <w:color w:val="000000"/>
                <w:sz w:val="18"/>
                <w:szCs w:val="18"/>
                <w:lang w:val="hy-AM" w:eastAsia="en-US" w:bidi="ar-SA"/>
              </w:rPr>
              <w:t>час:</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 я:</w:t>
            </w:r>
            <w:r w:rsidRPr="00B56FFC">
              <w:rPr>
                <w:rFonts w:ascii="GHEA Grapalat" w:hAnsi="GHEA Grapalat" w:cs="Sylfaen"/>
                <w:color w:val="000000"/>
                <w:sz w:val="18"/>
                <w:szCs w:val="18"/>
                <w:lang w:val="hy-AM" w:eastAsia="en-US" w:bidi="ar-SA"/>
              </w:rPr>
              <w:t>плодородия</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замороженный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замороженный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бык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Эринге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мяса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поверхность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 должен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быть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влажный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мяса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соотношение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соответственно</w:t>
            </w:r>
            <w:r w:rsidRPr="00B56FFC">
              <w:rPr>
                <w:rFonts w:ascii="GHEA Grapalat" w:hAnsi="GHEA Grapalat"/>
                <w:color w:val="000000"/>
                <w:sz w:val="18"/>
                <w:szCs w:val="18"/>
                <w:lang w:val="hy-AM" w:eastAsia="en-US" w:bidi="ar-SA"/>
              </w:rPr>
              <w:t>0 %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100%</w:t>
            </w:r>
            <w:r w:rsidRPr="00B56FFC">
              <w:rPr>
                <w:rFonts w:ascii="GHEA Grapalat" w:hAnsi="GHEA Grapalat" w:cs="Sylfaen"/>
                <w:color w:val="000000"/>
                <w:sz w:val="18"/>
                <w:szCs w:val="18"/>
                <w:lang w:val="hy-AM" w:eastAsia="en-US" w:bidi="ar-SA"/>
              </w:rPr>
              <w:t>упакованный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тканью</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 предвзятостью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марлей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 коробками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полиэтилен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упаковкой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 xml:space="preserve">779-55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70%</w:t>
            </w:r>
            <w:r w:rsidRPr="00B56FFC">
              <w:rPr>
                <w:rFonts w:ascii="GHEA Grapalat" w:hAnsi="GHEA Grapalat" w:cs="Sylfaen"/>
                <w:color w:val="000000"/>
                <w:sz w:val="18"/>
                <w:szCs w:val="18"/>
                <w:lang w:val="hy-AM" w:eastAsia="en-US" w:bidi="ar-SA"/>
              </w:rPr>
              <w:t>Поставлять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мышц</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глубокий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температура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нуждаться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быть</w:t>
            </w:r>
            <w:r w:rsidRPr="00B56FFC">
              <w:rPr>
                <w:rFonts w:ascii="GHEA Grapalat" w:hAnsi="GHEA Grapalat"/>
                <w:color w:val="000000"/>
                <w:sz w:val="18"/>
                <w:szCs w:val="18"/>
                <w:lang w:val="hy-AM" w:eastAsia="en-US" w:bidi="ar-SA"/>
              </w:rPr>
              <w:t>8 часов</w:t>
            </w:r>
            <w:r w:rsidRPr="00B56FFC">
              <w:rPr>
                <w:rFonts w:ascii="GHEA Grapalat" w:hAnsi="GHEA Grapalat" w:cs="Sylfaen"/>
                <w:color w:val="000000"/>
                <w:sz w:val="18"/>
                <w:szCs w:val="18"/>
                <w:lang w:val="hy-AM" w:eastAsia="en-US" w:bidi="ar-SA"/>
              </w:rPr>
              <w:t>степень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высокий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ХСТ:</w:t>
            </w:r>
            <w:r w:rsidRPr="00B56FFC">
              <w:rPr>
                <w:rFonts w:ascii="GHEA Grapalat" w:hAnsi="GHEA Grapalat"/>
                <w:color w:val="000000"/>
                <w:sz w:val="18"/>
                <w:szCs w:val="18"/>
                <w:lang w:val="hy-AM" w:eastAsia="en-US" w:bidi="ar-SA"/>
              </w:rPr>
              <w:t>342-2011</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Мясо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мясные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034/2013)</w:t>
            </w:r>
            <w:r w:rsidRPr="00B56FFC">
              <w:rPr>
                <w:rFonts w:ascii="GHEA Grapalat" w:hAnsi="GHEA Grapalat" w:cs="Sylfaen"/>
                <w:color w:val="000000"/>
                <w:sz w:val="18"/>
                <w:szCs w:val="18"/>
                <w:lang w:val="hy-AM" w:eastAsia="en-US" w:bidi="ar-SA"/>
              </w:rPr>
              <w:t>регламента.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поставки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после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может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заморозить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val="hy-AM" w:eastAsia="en-US" w:bidi="ar-SA"/>
              </w:rPr>
            </w:pPr>
            <w:r w:rsidRPr="00B56FFC">
              <w:rPr>
                <w:rFonts w:ascii="GHEA Grapalat" w:hAnsi="GHEA Grapalat" w:cs="Calibri"/>
                <w:color w:val="000000"/>
                <w:sz w:val="20"/>
                <w:szCs w:val="20"/>
                <w:lang w:val="en-US" w:eastAsia="en-US" w:bidi="ar-SA"/>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2494000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580: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580: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16</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15112160</w:t>
            </w:r>
          </w:p>
        </w:tc>
        <w:tc>
          <w:tcPr>
            <w:tcW w:w="1022" w:type="dxa"/>
            <w:shd w:val="clear" w:color="auto" w:fill="auto"/>
          </w:tcPr>
          <w:p w:rsidR="00B56FFC" w:rsidRPr="00B56FFC" w:rsidRDefault="00B56FFC" w:rsidP="00B56FFC">
            <w:pPr>
              <w:rPr>
                <w:rFonts w:ascii="GHEA Grapalat" w:hAnsi="GHEA Grapalat"/>
                <w:sz w:val="20"/>
                <w:lang w:eastAsia="en-US" w:bidi="ar-SA"/>
              </w:rPr>
            </w:pPr>
            <w:r w:rsidRPr="00B56FFC">
              <w:rPr>
                <w:rFonts w:ascii="GHEA Grapalat" w:hAnsi="GHEA Grapalat" w:cs="Sylfaen"/>
                <w:color w:val="000000"/>
                <w:sz w:val="20"/>
                <w:szCs w:val="20"/>
                <w:lang w:val="hy-AM" w:eastAsia="en-US" w:bidi="ar-SA"/>
              </w:rPr>
              <w:t>Курица</w:t>
            </w:r>
            <w:r w:rsidRPr="00B56FFC">
              <w:rPr>
                <w:rFonts w:ascii="GHEA Grapalat" w:hAnsi="GHEA Grapalat"/>
                <w:color w:val="000000"/>
                <w:sz w:val="20"/>
                <w:szCs w:val="20"/>
                <w:lang w:val="hy-AM" w:eastAsia="en-US" w:bidi="ar-SA"/>
              </w:rPr>
              <w:t xml:space="preserve"> </w:t>
            </w:r>
            <w:r w:rsidRPr="00B56FFC">
              <w:rPr>
                <w:rFonts w:ascii="GHEA Grapalat" w:hAnsi="GHEA Grapalat" w:cs="Sylfaen"/>
                <w:color w:val="000000"/>
                <w:sz w:val="20"/>
                <w:szCs w:val="20"/>
                <w:lang w:val="hy-AM" w:eastAsia="en-US" w:bidi="ar-SA"/>
              </w:rPr>
              <w:t>грудь</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Курица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грудь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- 31962-2013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анемичный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сторона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пахнет</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мягкий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мясо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воздухонепроницаемый</w:t>
            </w:r>
            <w:r w:rsidRPr="00B56FFC">
              <w:rPr>
                <w:rFonts w:ascii="GHEA Grapalat" w:hAnsi="GHEA Grapalat"/>
                <w:color w:val="000000"/>
                <w:sz w:val="18"/>
                <w:szCs w:val="18"/>
                <w:lang w:val="hy-AM" w:eastAsia="en-US" w:bidi="ar-SA"/>
              </w:rPr>
              <w:t>, фабрика</w:t>
            </w:r>
            <w:r w:rsidRPr="00B56FFC">
              <w:rPr>
                <w:rFonts w:ascii="GHEA Grapalat" w:hAnsi="GHEA Grapalat" w:cs="Sylfaen"/>
                <w:color w:val="000000"/>
                <w:sz w:val="18"/>
                <w:szCs w:val="18"/>
                <w:lang w:val="hy-AM" w:eastAsia="en-US" w:bidi="ar-SA"/>
              </w:rPr>
              <w:t>упакованный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для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запланировано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контейнеру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слитый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дозе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90%</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Мясо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мясные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034/2013)</w:t>
            </w:r>
            <w:r w:rsidRPr="00B56FFC">
              <w:rPr>
                <w:rFonts w:ascii="GHEA Grapalat" w:hAnsi="GHEA Grapalat" w:cs="Sylfaen"/>
                <w:color w:val="000000"/>
                <w:sz w:val="18"/>
                <w:szCs w:val="18"/>
                <w:lang w:val="hy-AM" w:eastAsia="en-US" w:bidi="ar-SA"/>
              </w:rPr>
              <w:t>регламента.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От получения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после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может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заморозить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1176000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420: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420: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17</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15541200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Сыр</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t>Чанах</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b/>
                <w:color w:val="000000"/>
                <w:sz w:val="18"/>
                <w:szCs w:val="18"/>
                <w:lang w:val="hy-AM" w:eastAsia="en-US" w:bidi="ar-SA"/>
              </w:rPr>
              <w:t>"</w:t>
            </w:r>
            <w:r w:rsidRPr="00B56FFC">
              <w:rPr>
                <w:rFonts w:ascii="GHEA Grapalat" w:hAnsi="GHEA Grapalat" w:cs="Sylfaen"/>
                <w:b/>
                <w:color w:val="000000"/>
                <w:sz w:val="18"/>
                <w:szCs w:val="18"/>
                <w:lang w:val="hy-AM" w:eastAsia="en-US" w:bidi="ar-SA"/>
              </w:rPr>
              <w:t>Чанах</w:t>
            </w:r>
            <w:r w:rsidRPr="00B56FFC">
              <w:rPr>
                <w:rFonts w:ascii="GHEA Grapalat" w:hAnsi="GHEA Grapalat"/>
                <w:b/>
                <w:color w:val="000000"/>
                <w:sz w:val="18"/>
                <w:szCs w:val="18"/>
                <w:lang w:val="hy-AM" w:eastAsia="en-US" w:bidi="ar-SA"/>
              </w:rPr>
              <w:t>/</w:t>
            </w:r>
            <w:r w:rsidRPr="00B56FFC">
              <w:rPr>
                <w:rFonts w:ascii="GHEA Grapalat" w:hAnsi="GHEA Grapalat" w:cs="Sylfaen"/>
                <w:b/>
                <w:color w:val="000000"/>
                <w:sz w:val="18"/>
                <w:szCs w:val="18"/>
                <w:lang w:val="hy-AM" w:eastAsia="en-US" w:bidi="ar-SA"/>
              </w:rPr>
              <w:t>упаковка:</w:t>
            </w:r>
            <w:r w:rsidRPr="00B56FFC">
              <w:rPr>
                <w:rFonts w:ascii="GHEA Grapalat" w:hAnsi="GHEA Grapalat"/>
                <w:b/>
                <w:color w:val="000000"/>
                <w:sz w:val="18"/>
                <w:szCs w:val="18"/>
                <w:lang w:val="hy-AM" w:eastAsia="en-US" w:bidi="ar-SA"/>
              </w:rPr>
              <w:t>4-6:</w:t>
            </w:r>
            <w:r w:rsidRPr="00B56FFC">
              <w:rPr>
                <w:rFonts w:ascii="GHEA Grapalat" w:hAnsi="GHEA Grapalat" w:cs="Sylfaen"/>
                <w:b/>
                <w:color w:val="000000"/>
                <w:sz w:val="18"/>
                <w:szCs w:val="18"/>
                <w:lang w:val="hy-AM" w:eastAsia="en-US" w:bidi="ar-SA"/>
              </w:rPr>
              <w:t>кг</w:t>
            </w:r>
            <w:r w:rsidRPr="00B56FFC">
              <w:rPr>
                <w:rFonts w:ascii="GHEA Grapalat" w:hAnsi="GHEA Grapalat"/>
                <w:b/>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Белый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соленая вода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сыр</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коровы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молока</w:t>
            </w:r>
            <w:r w:rsidRPr="00B56FFC">
              <w:rPr>
                <w:rFonts w:ascii="GHEA Grapalat" w:hAnsi="GHEA Grapalat"/>
                <w:color w:val="000000"/>
                <w:sz w:val="18"/>
                <w:szCs w:val="18"/>
                <w:lang w:val="hy-AM" w:eastAsia="en-US" w:bidi="ar-SA"/>
              </w:rPr>
              <w:t>, 36-40%</w:t>
            </w:r>
            <w:r w:rsidRPr="00B56FFC">
              <w:rPr>
                <w:rFonts w:ascii="GHEA Grapalat" w:hAnsi="GHEA Grapalat" w:cs="Sylfaen"/>
                <w:color w:val="000000"/>
                <w:sz w:val="18"/>
                <w:szCs w:val="18"/>
                <w:lang w:val="hy-AM" w:eastAsia="en-US" w:bidi="ar-SA"/>
              </w:rPr>
              <w:t>с жиром</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фабрика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упаковкой.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ХСТ:</w:t>
            </w:r>
            <w:r w:rsidRPr="00B56FFC">
              <w:rPr>
                <w:rFonts w:ascii="GHEA Grapalat" w:hAnsi="GHEA Grapalat"/>
                <w:color w:val="000000"/>
                <w:sz w:val="18"/>
                <w:szCs w:val="18"/>
                <w:lang w:val="hy-AM" w:eastAsia="en-US" w:bidi="ar-SA"/>
              </w:rPr>
              <w:t>377-2016</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7616-85</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идентификация: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N 021/2011),</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N 022/2011),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подтвержденный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560000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280: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280: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sidRPr="00B56FFC">
              <w:rPr>
                <w:rFonts w:ascii="GHEA Grapalat" w:hAnsi="GHEA Grapalat"/>
                <w:sz w:val="20"/>
                <w:lang w:eastAsia="en-US" w:bidi="ar-SA"/>
              </w:rPr>
              <w:t>18</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15511100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Молоко:</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lastRenderedPageBreak/>
              <w:t>пастеризованный</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lastRenderedPageBreak/>
              <w:t xml:space="preserve">РА или </w:t>
            </w:r>
            <w:r w:rsidRPr="00B56FFC">
              <w:rPr>
                <w:rFonts w:ascii="GHEA Grapalat" w:hAnsi="GHEA Grapalat"/>
                <w:sz w:val="20"/>
                <w:lang w:eastAsia="en-US" w:bidi="ar-SA"/>
              </w:rPr>
              <w:lastRenderedPageBreak/>
              <w:t>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lastRenderedPageBreak/>
              <w:t>Пастеризованный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коровы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безупречный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3,2%</w:t>
            </w:r>
            <w:r w:rsidRPr="00B56FFC">
              <w:rPr>
                <w:rFonts w:ascii="GHEA Grapalat" w:hAnsi="GHEA Grapalat" w:cs="Sylfaen"/>
                <w:color w:val="000000"/>
                <w:sz w:val="18"/>
                <w:szCs w:val="18"/>
                <w:lang w:val="hy-AM" w:eastAsia="en-US" w:bidi="ar-SA"/>
              </w:rPr>
              <w:t xml:space="preserve">с </w:t>
            </w:r>
            <w:r w:rsidRPr="00B56FFC">
              <w:rPr>
                <w:rFonts w:ascii="GHEA Grapalat" w:hAnsi="GHEA Grapalat" w:cs="Sylfaen"/>
                <w:color w:val="000000"/>
                <w:sz w:val="18"/>
                <w:szCs w:val="18"/>
                <w:lang w:val="hy-AM" w:eastAsia="en-US" w:bidi="ar-SA"/>
              </w:rPr>
              <w:lastRenderedPageBreak/>
              <w:t>жиром</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16-210Т</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действительности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 xml:space="preserve">90%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и:</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упаковка: заводская</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картон</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контейнером</w:t>
            </w:r>
            <w:r w:rsidRPr="00B56FFC">
              <w:rPr>
                <w:rFonts w:ascii="GHEA Grapalat" w:hAnsi="GHEA Grapalat"/>
                <w:b/>
                <w:color w:val="000000"/>
                <w:sz w:val="18"/>
                <w:szCs w:val="18"/>
                <w:lang w:val="hy-AM" w:eastAsia="en-US" w:bidi="ar-SA"/>
              </w:rPr>
              <w:t>, 0,5-1</w:t>
            </w:r>
            <w:r w:rsidRPr="00B56FFC">
              <w:rPr>
                <w:rFonts w:ascii="GHEA Grapalat" w:hAnsi="GHEA Grapalat" w:cs="Sylfaen"/>
                <w:b/>
                <w:color w:val="000000"/>
                <w:sz w:val="18"/>
                <w:szCs w:val="18"/>
                <w:lang w:val="hy-AM" w:eastAsia="en-US" w:bidi="ar-SA"/>
              </w:rPr>
              <w:t>литр</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контейнер</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вес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считать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13277-79</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50</w:t>
            </w:r>
            <w:r w:rsidRPr="00B56FFC">
              <w:rPr>
                <w:rFonts w:ascii="GHEA Grapalat" w:hAnsi="GHEA Grapalat" w:cs="Sylfaen"/>
                <w:color w:val="000000"/>
                <w:sz w:val="18"/>
                <w:szCs w:val="18"/>
                <w:lang w:val="hy-AM" w:eastAsia="en-US" w:bidi="ar-SA"/>
              </w:rPr>
              <w:t>минута</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литр</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300 000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500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 xml:space="preserve">в. Аралес </w:t>
            </w:r>
            <w:r w:rsidRPr="00B56FFC">
              <w:rPr>
                <w:rFonts w:ascii="Sylfaen" w:hAnsi="Sylfaen"/>
                <w:sz w:val="20"/>
                <w:szCs w:val="20"/>
                <w:lang w:val="hy-AM" w:eastAsia="en-US" w:bidi="ar-SA"/>
              </w:rPr>
              <w:lastRenderedPageBreak/>
              <w:t>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lastRenderedPageBreak/>
              <w:t>500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 xml:space="preserve">После </w:t>
            </w:r>
            <w:r w:rsidRPr="00B56FFC">
              <w:rPr>
                <w:rFonts w:ascii="GHEA Grapalat" w:hAnsi="GHEA Grapalat" w:cs="Sylfaen"/>
                <w:sz w:val="16"/>
                <w:szCs w:val="16"/>
                <w:lang w:val="hy-AM" w:eastAsia="en-US" w:bidi="ar-SA"/>
              </w:rPr>
              <w:lastRenderedPageBreak/>
              <w:t>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19</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15551600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Йогурт</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Йогурт: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ХСТ:</w:t>
            </w:r>
            <w:r w:rsidRPr="00B56FFC">
              <w:rPr>
                <w:rFonts w:ascii="GHEA Grapalat" w:hAnsi="GHEA Grapalat"/>
                <w:color w:val="000000"/>
                <w:sz w:val="18"/>
                <w:szCs w:val="18"/>
                <w:lang w:val="hy-AM" w:eastAsia="en-US" w:bidi="ar-SA"/>
              </w:rPr>
              <w:t>120-2005</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стандарта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индикаторы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Безупречный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коровы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готовый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коровы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полученный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толстый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толстый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чистый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молочная кислота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вкус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сторона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вкус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цвет</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молочно-белый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кремового цвета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равномерно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весь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массе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нефти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3,2%-</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(90-140)оТ,</w:t>
            </w:r>
            <w:r w:rsidRPr="00B56FFC">
              <w:rPr>
                <w:rFonts w:ascii="GHEA Grapalat" w:hAnsi="GHEA Grapalat" w:cs="Sylfaen"/>
                <w:color w:val="000000"/>
                <w:sz w:val="18"/>
                <w:szCs w:val="18"/>
                <w:lang w:val="hy-AM" w:eastAsia="en-US" w:bidi="ar-SA"/>
              </w:rPr>
              <w:t>сухой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материалов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- 8,1%</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плотность: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смешивание</w:t>
            </w:r>
            <w:r w:rsidRPr="00B56FFC">
              <w:rPr>
                <w:rFonts w:ascii="GHEA Grapalat" w:hAnsi="GHEA Grapalat"/>
                <w:color w:val="000000"/>
                <w:sz w:val="18"/>
                <w:szCs w:val="18"/>
                <w:lang w:val="hy-AM" w:eastAsia="en-US" w:bidi="ar-SA"/>
              </w:rPr>
              <w:t>/200С</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1,028</w:t>
            </w:r>
            <w:r w:rsidRPr="00B56FFC">
              <w:rPr>
                <w:rFonts w:ascii="GHEA Grapalat" w:hAnsi="GHEA Grapalat" w:cs="Sylfaen"/>
                <w:color w:val="000000"/>
                <w:sz w:val="18"/>
                <w:szCs w:val="18"/>
                <w:lang w:val="hy-AM" w:eastAsia="en-US" w:bidi="ar-SA"/>
              </w:rPr>
              <w:t>с:</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см</w:t>
            </w:r>
            <w:r w:rsidRPr="00B56FFC">
              <w:rPr>
                <w:rFonts w:ascii="GHEA Grapalat" w:hAnsi="GHEA Grapalat"/>
                <w:color w:val="000000"/>
                <w:sz w:val="18"/>
                <w:szCs w:val="18"/>
                <w:lang w:val="hy-AM" w:eastAsia="en-US" w:bidi="ar-SA"/>
              </w:rPr>
              <w:t>3,</w:t>
            </w:r>
            <w:r w:rsidRPr="00B56FFC">
              <w:rPr>
                <w:rFonts w:ascii="GHEA Grapalat" w:hAnsi="GHEA Grapalat" w:cs="Sylfaen"/>
                <w:b/>
                <w:color w:val="000000"/>
                <w:sz w:val="18"/>
                <w:szCs w:val="18"/>
                <w:lang w:val="hy-AM" w:eastAsia="en-US" w:bidi="ar-SA"/>
              </w:rPr>
              <w:t>упаковка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фабрика</w:t>
            </w:r>
            <w:r w:rsidRPr="00B56FFC">
              <w:rPr>
                <w:rFonts w:ascii="GHEA Grapalat" w:hAnsi="GHEA Grapalat"/>
                <w:b/>
                <w:color w:val="000000"/>
                <w:sz w:val="18"/>
                <w:szCs w:val="18"/>
                <w:lang w:val="hy-AM" w:eastAsia="en-US" w:bidi="ar-SA"/>
              </w:rPr>
              <w:t>1:</w:t>
            </w:r>
            <w:r w:rsidRPr="00B56FFC">
              <w:rPr>
                <w:rFonts w:ascii="GHEA Grapalat" w:hAnsi="GHEA Grapalat" w:cs="Arial"/>
                <w:b/>
                <w:color w:val="000000"/>
                <w:sz w:val="18"/>
                <w:szCs w:val="18"/>
                <w:lang w:val="hy-AM" w:eastAsia="en-US" w:bidi="ar-SA"/>
              </w:rPr>
              <w:t>к</w:t>
            </w:r>
            <w:r w:rsidRPr="00B56FFC">
              <w:rPr>
                <w:rFonts w:ascii="GHEA Grapalat" w:hAnsi="GHEA Grapalat" w:cs="Sylfaen"/>
                <w:b/>
                <w:color w:val="000000"/>
                <w:sz w:val="18"/>
                <w:szCs w:val="18"/>
                <w:lang w:val="hy-AM" w:eastAsia="en-US" w:bidi="ar-SA"/>
              </w:rPr>
              <w:t>с:</w:t>
            </w:r>
            <w:r w:rsidRPr="00B56FFC">
              <w:rPr>
                <w:rFonts w:ascii="GHEA Grapalat" w:hAnsi="GHEA Grapalat"/>
                <w:b/>
                <w:color w:val="000000"/>
                <w:sz w:val="18"/>
                <w:szCs w:val="18"/>
                <w:lang w:val="hy-AM" w:eastAsia="en-US" w:bidi="ar-SA"/>
              </w:rPr>
              <w:t>, /</w:t>
            </w:r>
            <w:r w:rsidRPr="00B56FFC">
              <w:rPr>
                <w:rFonts w:ascii="GHEA Grapalat" w:hAnsi="GHEA Grapalat" w:cs="Sylfaen"/>
                <w:b/>
                <w:color w:val="000000"/>
                <w:sz w:val="18"/>
                <w:szCs w:val="18"/>
                <w:lang w:val="hy-AM" w:eastAsia="en-US" w:bidi="ar-SA"/>
              </w:rPr>
              <w:t>без</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контейнер</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lastRenderedPageBreak/>
              <w:t>вес</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считать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воздухонепроницаемый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закрыто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крышкой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даты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10:00</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90%</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 xml:space="preserve"> </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Примечание: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422500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650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650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декабрь месяц в </w:t>
            </w:r>
            <w:r w:rsidRPr="00B56FFC">
              <w:rPr>
                <w:rFonts w:ascii="GHEA Grapalat" w:hAnsi="GHEA Grapalat" w:cs="Sylfaen"/>
                <w:sz w:val="16"/>
                <w:szCs w:val="16"/>
                <w:lang w:val="hy-AM" w:eastAsia="en-US" w:bidi="ar-SA"/>
              </w:rPr>
              <w:lastRenderedPageBreak/>
              <w:t>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20</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15512000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Кислый</w:t>
            </w:r>
            <w:r w:rsidRPr="00B56FFC">
              <w:rPr>
                <w:rFonts w:ascii="GHEA Grapalat" w:hAnsi="GHEA Grapalat"/>
                <w:color w:val="000000"/>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Корова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безупречный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молока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содержание жира</w:t>
            </w:r>
            <w:r w:rsidRPr="00B56FFC">
              <w:rPr>
                <w:rFonts w:ascii="GHEA Grapalat" w:hAnsi="GHEA Grapalat"/>
                <w:color w:val="000000"/>
                <w:sz w:val="18"/>
                <w:szCs w:val="18"/>
                <w:lang w:val="hy-AM" w:eastAsia="en-US" w:bidi="ar-SA"/>
              </w:rPr>
              <w:t>- 18%,</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 65-100 0Т</w:t>
            </w:r>
            <w:r w:rsidRPr="00B56FFC">
              <w:rPr>
                <w:rFonts w:ascii="GHEA Grapalat" w:hAnsi="GHEA Grapalat"/>
                <w:b/>
                <w:color w:val="FF0000"/>
                <w:sz w:val="18"/>
                <w:szCs w:val="18"/>
                <w:lang w:val="hy-AM" w:eastAsia="en-US" w:bidi="ar-SA"/>
              </w:rPr>
              <w:t>,</w:t>
            </w:r>
            <w:r w:rsidRPr="00B56FFC">
              <w:rPr>
                <w:rFonts w:ascii="GHEA Grapalat" w:hAnsi="GHEA Grapalat" w:cs="Sylfaen"/>
                <w:b/>
                <w:color w:val="000000"/>
                <w:sz w:val="18"/>
                <w:szCs w:val="18"/>
                <w:lang w:val="hy-AM" w:eastAsia="en-US" w:bidi="ar-SA"/>
              </w:rPr>
              <w:t>упаковка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фабрика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воздухонепроницаемый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закрыто</w:t>
            </w:r>
            <w:r w:rsidRPr="00B56FFC">
              <w:rPr>
                <w:rFonts w:ascii="GHEA Grapalat" w:hAnsi="GHEA Grapalat"/>
                <w:b/>
                <w:color w:val="000000"/>
                <w:sz w:val="18"/>
                <w:szCs w:val="18"/>
                <w:lang w:val="hy-AM" w:eastAsia="en-US" w:bidi="ar-SA"/>
              </w:rPr>
              <w:t>1:</w:t>
            </w:r>
            <w:r w:rsidRPr="00B56FFC">
              <w:rPr>
                <w:rFonts w:ascii="GHEA Grapalat" w:hAnsi="GHEA Grapalat" w:cs="Arial"/>
                <w:b/>
                <w:color w:val="000000"/>
                <w:sz w:val="18"/>
                <w:szCs w:val="18"/>
                <w:lang w:val="hy-AM" w:eastAsia="en-US" w:bidi="ar-SA"/>
              </w:rPr>
              <w:t>к</w:t>
            </w:r>
            <w:r w:rsidRPr="00B56FFC">
              <w:rPr>
                <w:rFonts w:ascii="GHEA Grapalat" w:hAnsi="GHEA Grapalat" w:cs="Sylfaen"/>
                <w:b/>
                <w:color w:val="000000"/>
                <w:sz w:val="18"/>
                <w:szCs w:val="18"/>
                <w:lang w:val="hy-AM" w:eastAsia="en-US" w:bidi="ar-SA"/>
              </w:rPr>
              <w:t>с:</w:t>
            </w:r>
            <w:r w:rsidRPr="00B56FFC">
              <w:rPr>
                <w:rFonts w:ascii="GHEA Grapalat" w:hAnsi="GHEA Grapalat"/>
                <w:b/>
                <w:color w:val="000000"/>
                <w:sz w:val="18"/>
                <w:szCs w:val="18"/>
                <w:lang w:val="hy-AM" w:eastAsia="en-US" w:bidi="ar-SA"/>
              </w:rPr>
              <w:t>, /</w:t>
            </w:r>
            <w:r w:rsidRPr="00B56FFC">
              <w:rPr>
                <w:rFonts w:ascii="GHEA Grapalat" w:hAnsi="GHEA Grapalat" w:cs="Sylfaen"/>
                <w:b/>
                <w:color w:val="000000"/>
                <w:sz w:val="18"/>
                <w:szCs w:val="18"/>
                <w:lang w:val="hy-AM" w:eastAsia="en-US" w:bidi="ar-SA"/>
              </w:rPr>
              <w:t>без</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контейнер</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вес</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считать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даты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7:00</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90%</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31452-2012</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 xml:space="preserve">в </w:t>
            </w:r>
            <w:r w:rsidRPr="00B56FFC">
              <w:rPr>
                <w:rFonts w:ascii="GHEA Grapalat" w:hAnsi="GHEA Grapalat" w:cs="Sylfaen"/>
                <w:color w:val="000000"/>
                <w:sz w:val="18"/>
                <w:szCs w:val="18"/>
                <w:lang w:val="hy-AM" w:eastAsia="en-US" w:bidi="ar-SA"/>
              </w:rPr>
              <w:lastRenderedPageBreak/>
              <w:t>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rPr>
                <w:rFonts w:ascii="GHEA Grapalat" w:hAnsi="GHEA Grapalat"/>
                <w:sz w:val="20"/>
                <w:lang w:eastAsia="en-US" w:bidi="ar-SA"/>
              </w:rPr>
            </w:pPr>
            <w:r w:rsidRPr="00B56FFC">
              <w:rPr>
                <w:rFonts w:ascii="GHEA Grapalat" w:hAnsi="GHEA Grapalat" w:cs="Sylfaen"/>
                <w:sz w:val="20"/>
                <w:szCs w:val="20"/>
                <w:lang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1800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990000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декабрь месяц в детском саду 2025 года </w:t>
            </w:r>
            <w:r w:rsidRPr="00B56FFC">
              <w:rPr>
                <w:rFonts w:ascii="GHEA Grapalat" w:hAnsi="GHEA Grapalat" w:cs="Sylfaen"/>
                <w:sz w:val="16"/>
                <w:szCs w:val="16"/>
                <w:lang w:val="hy-AM" w:eastAsia="en-US" w:bidi="ar-SA"/>
              </w:rPr>
              <w:lastRenderedPageBreak/>
              <w:t>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21</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15542100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Творог</w:t>
            </w:r>
            <w:r w:rsidRPr="00B56FFC">
              <w:rPr>
                <w:rFonts w:ascii="GHEA Grapalat" w:hAnsi="GHEA Grapalat"/>
                <w:color w:val="000000"/>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Творог</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коровы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безупречный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из 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нефти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содержание</w:t>
            </w:r>
            <w:r w:rsidRPr="00B56FFC">
              <w:rPr>
                <w:rFonts w:ascii="GHEA Grapalat" w:hAnsi="GHEA Grapalat"/>
                <w:color w:val="000000"/>
                <w:sz w:val="18"/>
                <w:szCs w:val="18"/>
                <w:lang w:val="hy-AM" w:eastAsia="en-US" w:bidi="ar-SA"/>
              </w:rPr>
              <w:t xml:space="preserve">  9%,</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210-240</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Т</w:t>
            </w:r>
            <w:r w:rsidRPr="00B56FFC">
              <w:rPr>
                <w:rFonts w:ascii="GHEA Grapalat" w:hAnsi="GHEA Grapalat" w:cs="Sylfaen"/>
                <w:b/>
                <w:color w:val="000000"/>
                <w:sz w:val="18"/>
                <w:szCs w:val="18"/>
                <w:lang w:val="hy-AM" w:eastAsia="en-US" w:bidi="ar-SA"/>
              </w:rPr>
              <w:t>упаковка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фабрика</w:t>
            </w:r>
            <w:r w:rsidRPr="00B56FFC">
              <w:rPr>
                <w:rFonts w:ascii="GHEA Grapalat" w:hAnsi="GHEA Grapalat"/>
                <w:b/>
                <w:color w:val="000000"/>
                <w:sz w:val="18"/>
                <w:szCs w:val="18"/>
                <w:lang w:val="hy-AM" w:eastAsia="en-US" w:bidi="ar-SA"/>
              </w:rPr>
              <w:t>,</w:t>
            </w:r>
            <w:r w:rsidRPr="00B56FFC">
              <w:rPr>
                <w:rFonts w:ascii="GHEA Grapalat" w:hAnsi="GHEA Grapalat" w:cs="Arial"/>
                <w:b/>
                <w:color w:val="000000"/>
                <w:sz w:val="18"/>
                <w:szCs w:val="18"/>
                <w:lang w:val="hy-AM" w:eastAsia="en-US" w:bidi="ar-SA"/>
              </w:rPr>
              <w:t>воздухонепроницаемый</w:t>
            </w:r>
            <w:r w:rsidRPr="00B56FFC">
              <w:rPr>
                <w:rFonts w:ascii="GHEA Grapalat" w:hAnsi="GHEA Grapalat"/>
                <w:b/>
                <w:color w:val="000000"/>
                <w:sz w:val="18"/>
                <w:szCs w:val="18"/>
                <w:lang w:val="hy-AM" w:eastAsia="en-US" w:bidi="ar-SA"/>
              </w:rPr>
              <w:t xml:space="preserve">  400 г или 1 кг,</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31453-2013</w:t>
            </w:r>
            <w:r w:rsidRPr="00B56FFC">
              <w:rPr>
                <w:rFonts w:ascii="GHEA Grapalat" w:hAnsi="GHEA Grapalat" w:cs="Tahoma"/>
                <w:color w:val="000000"/>
                <w:sz w:val="18"/>
                <w:szCs w:val="18"/>
                <w:lang w:val="hy-AM" w:eastAsia="en-US" w:bidi="ar-SA"/>
              </w:rPr>
              <w:t>зрелости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 xml:space="preserve">90%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xml:space="preserve">, </w:t>
            </w:r>
            <w:r w:rsidRPr="00B56FFC">
              <w:rPr>
                <w:rFonts w:ascii="GHEA Grapalat" w:hAnsi="GHEA Grapalat"/>
                <w:color w:val="000000"/>
                <w:sz w:val="18"/>
                <w:szCs w:val="18"/>
                <w:lang w:val="hy-AM" w:eastAsia="en-US" w:bidi="ar-SA"/>
              </w:rPr>
              <w:lastRenderedPageBreak/>
              <w:t>&lt;&lt;: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val="hy-AM" w:eastAsia="en-US" w:bidi="ar-SA"/>
              </w:rPr>
            </w:pPr>
            <w:r w:rsidRPr="00B56FFC">
              <w:rPr>
                <w:rFonts w:ascii="GHEA Grapalat" w:hAnsi="GHEA Grapalat" w:cs="Calibri"/>
                <w:color w:val="000000"/>
                <w:sz w:val="20"/>
                <w:szCs w:val="20"/>
                <w:lang w:eastAsia="en-US" w:bidi="ar-SA"/>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400 000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22</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15511600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Сжатый</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t>молоко</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b/>
                <w:color w:val="000000"/>
                <w:sz w:val="18"/>
                <w:szCs w:val="18"/>
                <w:lang w:val="hy-AM" w:eastAsia="en-US" w:bidi="ar-SA"/>
              </w:rPr>
              <w:t>Сжатый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молоко</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сахаром</w:t>
            </w:r>
            <w:r w:rsidRPr="00B56FFC">
              <w:rPr>
                <w:rFonts w:ascii="GHEA Grapalat" w:hAnsi="GHEA Grapalat"/>
                <w:b/>
                <w:color w:val="000000"/>
                <w:sz w:val="18"/>
                <w:szCs w:val="18"/>
                <w:lang w:val="hy-AM" w:eastAsia="en-US" w:bidi="ar-SA"/>
              </w:rPr>
              <w:t>/</w:t>
            </w:r>
            <w:r w:rsidRPr="00B56FFC">
              <w:rPr>
                <w:rFonts w:ascii="GHEA Grapalat" w:hAnsi="GHEA Grapalat" w:cs="Sylfaen"/>
                <w:b/>
                <w:color w:val="000000"/>
                <w:sz w:val="18"/>
                <w:szCs w:val="18"/>
                <w:lang w:val="hy-AM" w:eastAsia="en-US" w:bidi="ar-SA"/>
              </w:rPr>
              <w:t>металл</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лакированный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потребитель</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контейнером</w:t>
            </w:r>
            <w:r w:rsidRPr="00B56FFC">
              <w:rPr>
                <w:rFonts w:ascii="GHEA Grapalat" w:hAnsi="GHEA Grapalat"/>
                <w:b/>
                <w:color w:val="000000"/>
                <w:sz w:val="18"/>
                <w:szCs w:val="18"/>
                <w:lang w:val="hy-AM" w:eastAsia="en-US" w:bidi="ar-SA"/>
              </w:rPr>
              <w:t xml:space="preserve">   350-400  </w:t>
            </w:r>
            <w:r w:rsidRPr="00B56FFC">
              <w:rPr>
                <w:rFonts w:ascii="GHEA Grapalat" w:hAnsi="GHEA Grapalat" w:cs="Sylfaen"/>
                <w:b/>
                <w:color w:val="000000"/>
                <w:sz w:val="18"/>
                <w:szCs w:val="18"/>
                <w:lang w:val="hy-AM" w:eastAsia="en-US" w:bidi="ar-SA"/>
              </w:rPr>
              <w:t>письмо</w:t>
            </w:r>
            <w:r w:rsidRPr="00B56FFC">
              <w:rPr>
                <w:rFonts w:ascii="GHEA Grapalat" w:hAnsi="GHEA Grapalat"/>
                <w:b/>
                <w:color w:val="000000"/>
                <w:sz w:val="18"/>
                <w:szCs w:val="18"/>
                <w:lang w:val="hy-AM" w:eastAsia="en-US" w:bidi="ar-SA"/>
              </w:rPr>
              <w:t>.</w:t>
            </w:r>
            <w:r w:rsidRPr="00B56FFC">
              <w:rPr>
                <w:rFonts w:ascii="GHEA Grapalat" w:hAnsi="GHEA Grapalat" w:cs="Sylfaen"/>
                <w:b/>
                <w:color w:val="000000"/>
                <w:sz w:val="18"/>
                <w:szCs w:val="18"/>
                <w:lang w:val="hy-AM" w:eastAsia="en-US" w:bidi="ar-SA"/>
              </w:rPr>
              <w:t>Отмечено</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вес</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уважением</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является</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фильтр</w:t>
            </w:r>
            <w:r w:rsidRPr="00B56FFC">
              <w:rPr>
                <w:rFonts w:ascii="GHEA Grapalat" w:hAnsi="GHEA Grapalat"/>
                <w:color w:val="000000"/>
                <w:sz w:val="18"/>
                <w:szCs w:val="18"/>
                <w:lang w:val="hy-AM" w:eastAsia="en-US" w:bidi="ar-SA"/>
              </w:rPr>
              <w:t>/</w:t>
            </w:r>
            <w:r w:rsidRPr="00B56FFC">
              <w:rPr>
                <w:rFonts w:ascii="GHEA Grapalat" w:hAnsi="GHEA Grapalat" w:cs="Sylfaen"/>
                <w:b/>
                <w:color w:val="000000"/>
                <w:sz w:val="18"/>
                <w:szCs w:val="18"/>
                <w:lang w:val="hy-AM" w:eastAsia="en-US" w:bidi="ar-SA"/>
              </w:rPr>
              <w:t>Заводская упаковка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31688-2012</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фабрика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сладкий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 вкусом</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чистый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пастеризованный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выразил</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 вкусом</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сторона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вкусу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однородный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весь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массе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значительный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эмоционально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заметный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лактозы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кристаллов</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Отмечено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вес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уважением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фильтрующий камень.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Влажность</w:t>
            </w:r>
            <w:r w:rsidRPr="00B56FFC">
              <w:rPr>
                <w:rFonts w:ascii="GHEA Grapalat" w:hAnsi="GHEA Grapalat"/>
                <w:color w:val="000000"/>
                <w:sz w:val="18"/>
                <w:szCs w:val="18"/>
                <w:lang w:val="hy-AM" w:eastAsia="en-US" w:bidi="ar-SA"/>
              </w:rPr>
              <w:t>- 26,5%</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сахароза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сахароза</w:t>
            </w:r>
            <w:r w:rsidRPr="00B56FFC">
              <w:rPr>
                <w:rFonts w:ascii="GHEA Grapalat" w:hAnsi="GHEA Grapalat"/>
                <w:color w:val="000000"/>
                <w:sz w:val="18"/>
                <w:szCs w:val="18"/>
                <w:lang w:val="hy-AM" w:eastAsia="en-US" w:bidi="ar-SA"/>
              </w:rPr>
              <w:t>43,5%-</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45,5%,</w:t>
            </w:r>
            <w:r w:rsidRPr="00B56FFC">
              <w:rPr>
                <w:rFonts w:ascii="GHEA Grapalat" w:hAnsi="GHEA Grapalat" w:cs="Sylfaen"/>
                <w:color w:val="000000"/>
                <w:sz w:val="18"/>
                <w:szCs w:val="18"/>
                <w:lang w:val="hy-AM" w:eastAsia="en-US" w:bidi="ar-SA"/>
              </w:rPr>
              <w:t>молочный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сухой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материалов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- 28,5%</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кислотность</w:t>
            </w:r>
            <w:r w:rsidRPr="00B56FFC">
              <w:rPr>
                <w:rFonts w:ascii="GHEA Grapalat" w:hAnsi="GHEA Grapalat"/>
                <w:color w:val="000000"/>
                <w:sz w:val="18"/>
                <w:szCs w:val="18"/>
                <w:lang w:val="hy-AM" w:eastAsia="en-US" w:bidi="ar-SA"/>
              </w:rPr>
              <w:t>: 48 0Т-</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жира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8,5%-</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действительности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остаток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того момента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70%</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даты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12:00</w:t>
            </w:r>
            <w:r w:rsidRPr="00B56FFC">
              <w:rPr>
                <w:rFonts w:ascii="GHEA Grapalat" w:hAnsi="GHEA Grapalat" w:cs="Sylfaen"/>
                <w:color w:val="000000"/>
                <w:sz w:val="18"/>
                <w:szCs w:val="18"/>
                <w:lang w:val="hy-AM" w:eastAsia="en-US" w:bidi="ar-SA"/>
              </w:rPr>
              <w:t>месяц</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2013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Октябрь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67:</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молоко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молочные продукты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033/2013)</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xml:space="preserve">, </w:t>
            </w:r>
            <w:r w:rsidRPr="00B56FFC">
              <w:rPr>
                <w:rFonts w:ascii="GHEA Grapalat" w:hAnsi="GHEA Grapalat"/>
                <w:color w:val="000000"/>
                <w:sz w:val="18"/>
                <w:szCs w:val="18"/>
                <w:lang w:val="hy-AM" w:eastAsia="en-US" w:bidi="ar-SA"/>
              </w:rPr>
              <w:lastRenderedPageBreak/>
              <w:t>&lt;&lt;: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300</w:t>
            </w:r>
          </w:p>
        </w:tc>
        <w:tc>
          <w:tcPr>
            <w:tcW w:w="1134" w:type="dxa"/>
            <w:tcBorders>
              <w:top w:val="single" w:sz="4" w:space="0" w:color="auto"/>
              <w:left w:val="nil"/>
              <w:bottom w:val="single" w:sz="4" w:space="0" w:color="auto"/>
              <w:right w:val="nil"/>
            </w:tcBorders>
          </w:tcPr>
          <w:p w:rsidR="00B56FFC" w:rsidRPr="00B56FFC" w:rsidRDefault="00B56FFC" w:rsidP="00B56FFC">
            <w:pPr>
              <w:rPr>
                <w:rFonts w:ascii="GHEA Grapalat" w:hAnsi="GHEA Grapalat"/>
                <w:sz w:val="20"/>
                <w:szCs w:val="20"/>
                <w:lang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300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23</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15821500</w:t>
            </w:r>
          </w:p>
        </w:tc>
        <w:tc>
          <w:tcPr>
            <w:tcW w:w="1022" w:type="dxa"/>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sz w:val="20"/>
                <w:lang w:val="en-US" w:eastAsia="en-US" w:bidi="ar-SA"/>
              </w:rPr>
              <w:t>печенье</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Молочный творог</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сахарница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долгоиграющий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готовый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Влажность</w:t>
            </w:r>
            <w:r w:rsidRPr="00B56FFC">
              <w:rPr>
                <w:rFonts w:ascii="GHEA Grapalat" w:hAnsi="GHEA Grapalat"/>
                <w:color w:val="000000"/>
                <w:sz w:val="18"/>
                <w:szCs w:val="18"/>
                <w:lang w:val="hy-AM" w:eastAsia="en-US" w:bidi="ar-SA"/>
              </w:rPr>
              <w:t>3%</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10%,</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основной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сахара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содержание</w:t>
            </w:r>
            <w:r w:rsidRPr="00B56FFC">
              <w:rPr>
                <w:rFonts w:ascii="GHEA Grapalat" w:hAnsi="GHEA Grapalat"/>
                <w:color w:val="000000"/>
                <w:sz w:val="18"/>
                <w:szCs w:val="18"/>
                <w:lang w:val="hy-AM" w:eastAsia="en-US" w:bidi="ar-SA"/>
              </w:rPr>
              <w:t>- 20% -</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27%,</w:t>
            </w:r>
            <w:r w:rsidRPr="00B56FFC">
              <w:rPr>
                <w:rFonts w:ascii="GHEA Grapalat" w:hAnsi="GHEA Grapalat" w:cs="Sylfaen"/>
                <w:color w:val="000000"/>
                <w:sz w:val="18"/>
                <w:szCs w:val="18"/>
                <w:lang w:val="hy-AM" w:eastAsia="en-US" w:bidi="ar-SA"/>
              </w:rPr>
              <w:t>содержание жира</w:t>
            </w:r>
            <w:r w:rsidRPr="00B56FFC">
              <w:rPr>
                <w:rFonts w:ascii="GHEA Grapalat" w:hAnsi="GHEA Grapalat"/>
                <w:color w:val="000000"/>
                <w:sz w:val="18"/>
                <w:szCs w:val="18"/>
                <w:lang w:val="hy-AM" w:eastAsia="en-US" w:bidi="ar-SA"/>
              </w:rPr>
              <w:t>3%</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w:t>
            </w:r>
            <w:r w:rsidRPr="00B56FFC">
              <w:rPr>
                <w:rFonts w:ascii="GHEA Grapalat" w:hAnsi="GHEA Grapalat"/>
                <w:color w:val="000000"/>
                <w:sz w:val="18"/>
                <w:szCs w:val="18"/>
                <w:lang w:val="hy-AM" w:eastAsia="en-US" w:bidi="ar-SA"/>
              </w:rPr>
              <w:t xml:space="preserve">30%.  </w:t>
            </w:r>
            <w:r w:rsidRPr="00B56FFC">
              <w:rPr>
                <w:rFonts w:ascii="GHEA Grapalat" w:hAnsi="GHEA Grapalat" w:cs="Sylfaen"/>
                <w:color w:val="000000"/>
                <w:sz w:val="18"/>
                <w:szCs w:val="18"/>
                <w:lang w:val="hy-AM" w:eastAsia="en-US" w:bidi="ar-SA"/>
              </w:rPr>
              <w:t>с коробками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заводская установка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маркировкой.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90%</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24901-89</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 &lt;&lt;: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t>&gt;&gt;:</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165000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u w:val="single"/>
                <w:lang w:eastAsia="en-US" w:bidi="ar-SA"/>
              </w:rPr>
              <w:t>150:</w:t>
            </w:r>
          </w:p>
        </w:tc>
        <w:tc>
          <w:tcPr>
            <w:tcW w:w="1134" w:type="dxa"/>
            <w:shd w:val="clear" w:color="auto" w:fill="auto"/>
          </w:tcPr>
          <w:p w:rsidR="00B56FFC" w:rsidRPr="00B56FFC" w:rsidRDefault="00B56FFC" w:rsidP="00B56FFC">
            <w:pPr>
              <w:rPr>
                <w:rFonts w:ascii="GHEA Grapalat" w:hAnsi="GHEA Grapalat"/>
                <w:sz w:val="20"/>
                <w:szCs w:val="20"/>
                <w:lang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u w:val="single"/>
                <w:lang w:eastAsia="en-US" w:bidi="ar-SA"/>
              </w:rPr>
              <w:t>150: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570"/>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t>24</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15842110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Конфеты в шоколад</w:t>
            </w:r>
            <w:r w:rsidRPr="00B56FFC">
              <w:rPr>
                <w:rFonts w:ascii="GHEA Grapalat" w:hAnsi="GHEA Grapalat" w:cs="Sylfaen"/>
                <w:color w:val="000000"/>
                <w:sz w:val="20"/>
                <w:szCs w:val="20"/>
                <w:lang w:val="en-US" w:eastAsia="en-US" w:bidi="ar-SA"/>
              </w:rPr>
              <w:lastRenderedPageBreak/>
              <w:t>е</w:t>
            </w:r>
            <w:r w:rsidRPr="00B56FFC">
              <w:rPr>
                <w:rFonts w:ascii="GHEA Grapalat" w:hAnsi="GHEA Grapalat"/>
                <w:color w:val="000000"/>
                <w:sz w:val="20"/>
                <w:szCs w:val="20"/>
                <w:lang w:val="en-US" w:eastAsia="en-US" w:bidi="ar-SA"/>
              </w:rPr>
              <w:t xml:space="preserve"> </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lastRenderedPageBreak/>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Шоколадная глазурь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конфеты</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твердый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однополый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внешний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поверхность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блестящий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будет перфорированный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пустой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форма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вкус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соответствующий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рецепта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обучения</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шлифование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степень</w:t>
            </w:r>
            <w:r w:rsidRPr="00B56FFC">
              <w:rPr>
                <w:rFonts w:ascii="GHEA Grapalat" w:hAnsi="GHEA Grapalat"/>
                <w:color w:val="000000"/>
                <w:sz w:val="18"/>
                <w:szCs w:val="18"/>
                <w:lang w:val="hy-AM" w:eastAsia="en-US" w:bidi="ar-SA"/>
              </w:rPr>
              <w:t>92%-</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основной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- 20%</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15:00</w:t>
            </w:r>
            <w:r w:rsidRPr="00B56FFC">
              <w:rPr>
                <w:rFonts w:ascii="GHEA Grapalat" w:hAnsi="GHEA Grapalat" w:cs="Sylfaen"/>
                <w:color w:val="000000"/>
                <w:sz w:val="18"/>
                <w:szCs w:val="18"/>
                <w:lang w:val="hy-AM" w:eastAsia="en-US" w:bidi="ar-SA"/>
              </w:rPr>
              <w:t>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фильтром.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Какао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какао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нефти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содержанием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Зависимый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конфетти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типа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влаги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массивный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часть</w:t>
            </w:r>
            <w:r w:rsidRPr="00B56FFC">
              <w:rPr>
                <w:rFonts w:ascii="GHEA Grapalat" w:hAnsi="GHEA Grapalat"/>
                <w:color w:val="000000"/>
                <w:sz w:val="18"/>
                <w:szCs w:val="18"/>
                <w:lang w:val="hy-AM" w:eastAsia="en-US" w:bidi="ar-SA"/>
              </w:rPr>
              <w:t>4-25%</w:t>
            </w:r>
            <w:r w:rsidRPr="00B56FFC">
              <w:rPr>
                <w:rFonts w:ascii="GHEA Grapalat" w:hAnsi="GHEA Grapalat" w:cs="Sylfaen"/>
                <w:color w:val="000000"/>
                <w:sz w:val="18"/>
                <w:szCs w:val="18"/>
                <w:lang w:val="hy-AM" w:eastAsia="en-US" w:bidi="ar-SA"/>
              </w:rPr>
              <w:t>от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более</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из картона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из фольги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завернутый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особый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Единообразие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80%</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olor w:val="000000"/>
                <w:sz w:val="18"/>
                <w:szCs w:val="18"/>
                <w:lang w:val="hy-AM" w:eastAsia="en-US" w:bidi="ar-SA"/>
              </w:rPr>
              <w:br/>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Tahoma"/>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360 000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180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 xml:space="preserve">в. Аралес ул. Туманян </w:t>
            </w:r>
            <w:r w:rsidRPr="00B56FFC">
              <w:rPr>
                <w:rFonts w:ascii="Sylfaen" w:hAnsi="Sylfaen"/>
                <w:sz w:val="20"/>
                <w:szCs w:val="20"/>
                <w:lang w:val="hy-AM" w:eastAsia="en-US" w:bidi="ar-SA"/>
              </w:rPr>
              <w:lastRenderedPageBreak/>
              <w:t>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lastRenderedPageBreak/>
              <w:t>180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 xml:space="preserve">После вступления договора в </w:t>
            </w:r>
            <w:r w:rsidRPr="00B56FFC">
              <w:rPr>
                <w:rFonts w:ascii="GHEA Grapalat" w:hAnsi="GHEA Grapalat" w:cs="Sylfaen"/>
                <w:sz w:val="16"/>
                <w:szCs w:val="16"/>
                <w:lang w:val="hy-AM" w:eastAsia="en-US" w:bidi="ar-SA"/>
              </w:rPr>
              <w:lastRenderedPageBreak/>
              <w:t>силу до последнего рабочего дня, установленного на декабрь месяц в детском саду 2025 года включительно.</w:t>
            </w:r>
          </w:p>
        </w:tc>
      </w:tr>
      <w:tr w:rsidR="00B56FFC" w:rsidRPr="00B56FFC" w:rsidTr="00B56FFC">
        <w:trPr>
          <w:trHeight w:val="2042"/>
        </w:trPr>
        <w:tc>
          <w:tcPr>
            <w:tcW w:w="837" w:type="dxa"/>
            <w:shd w:val="clear" w:color="auto" w:fill="auto"/>
          </w:tcPr>
          <w:p w:rsidR="00B56FFC" w:rsidRPr="00B56FFC" w:rsidRDefault="00B56FFC" w:rsidP="00B56FFC">
            <w:pPr>
              <w:ind w:left="360"/>
              <w:rPr>
                <w:rFonts w:ascii="GHEA Grapalat" w:hAnsi="GHEA Grapalat"/>
                <w:sz w:val="20"/>
                <w:lang w:val="en-US" w:eastAsia="en-US" w:bidi="ar-SA"/>
              </w:rPr>
            </w:pPr>
            <w:r>
              <w:rPr>
                <w:rFonts w:ascii="GHEA Grapalat" w:hAnsi="GHEA Grapalat"/>
                <w:sz w:val="20"/>
                <w:lang w:val="en-US" w:eastAsia="en-US" w:bidi="ar-SA"/>
              </w:rPr>
              <w:lastRenderedPageBreak/>
              <w:t>25</w:t>
            </w:r>
          </w:p>
        </w:tc>
        <w:tc>
          <w:tcPr>
            <w:tcW w:w="1260" w:type="dxa"/>
            <w:shd w:val="clear" w:color="auto" w:fill="auto"/>
          </w:tcPr>
          <w:p w:rsidR="00B56FFC" w:rsidRPr="00B56FFC" w:rsidRDefault="00B56FFC" w:rsidP="00B56FFC">
            <w:pPr>
              <w:rPr>
                <w:rFonts w:ascii="GHEA Grapalat" w:hAnsi="GHEA Grapalat"/>
                <w:color w:val="000000"/>
                <w:sz w:val="20"/>
                <w:szCs w:val="20"/>
                <w:lang w:val="en-US" w:eastAsia="en-US" w:bidi="ar-SA"/>
              </w:rPr>
            </w:pPr>
            <w:r w:rsidRPr="00B56FFC">
              <w:rPr>
                <w:rFonts w:ascii="GHEA Grapalat" w:hAnsi="GHEA Grapalat"/>
                <w:color w:val="000000"/>
                <w:sz w:val="20"/>
                <w:szCs w:val="20"/>
                <w:lang w:val="en-US" w:eastAsia="en-US" w:bidi="ar-SA"/>
              </w:rPr>
              <w:t>15332290</w:t>
            </w:r>
          </w:p>
        </w:tc>
        <w:tc>
          <w:tcPr>
            <w:tcW w:w="1022" w:type="dxa"/>
            <w:shd w:val="clear" w:color="auto" w:fill="auto"/>
          </w:tcPr>
          <w:p w:rsidR="00B56FFC" w:rsidRPr="00B56FFC" w:rsidRDefault="00B56FFC" w:rsidP="00B56FFC">
            <w:pPr>
              <w:rPr>
                <w:rFonts w:ascii="GHEA Grapalat" w:hAnsi="GHEA Grapalat" w:cs="Sylfaen"/>
                <w:color w:val="000000"/>
                <w:sz w:val="20"/>
                <w:szCs w:val="20"/>
                <w:lang w:val="en-US" w:eastAsia="en-US" w:bidi="ar-SA"/>
              </w:rPr>
            </w:pPr>
            <w:r w:rsidRPr="00B56FFC">
              <w:rPr>
                <w:rFonts w:ascii="GHEA Grapalat" w:hAnsi="GHEA Grapalat" w:cs="Sylfaen"/>
                <w:color w:val="000000"/>
                <w:sz w:val="20"/>
                <w:szCs w:val="20"/>
                <w:lang w:val="en-US" w:eastAsia="en-US" w:bidi="ar-SA"/>
              </w:rPr>
              <w:t>глушилка</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cs="Sylfaen"/>
                <w:color w:val="000000"/>
                <w:sz w:val="18"/>
                <w:szCs w:val="18"/>
                <w:lang w:val="hy-AM" w:eastAsia="en-US" w:bidi="ar-SA"/>
              </w:rPr>
            </w:pPr>
            <w:r w:rsidRPr="00B56FFC">
              <w:rPr>
                <w:rFonts w:ascii="GHEA Grapalat" w:hAnsi="GHEA Grapalat" w:cs="Sylfaen"/>
                <w:sz w:val="16"/>
                <w:szCs w:val="16"/>
                <w:lang w:val="hy-AM" w:eastAsia="en-US" w:bidi="ar-SA"/>
              </w:rPr>
              <w:t>варенье</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другой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фруктов</w:t>
            </w:r>
            <w:r w:rsidRPr="00B56FFC">
              <w:rPr>
                <w:rFonts w:ascii="GHEA Grapalat" w:hAnsi="GHEA Grapalat"/>
                <w:sz w:val="16"/>
                <w:szCs w:val="16"/>
                <w:lang w:val="hy-AM" w:eastAsia="en-US" w:bidi="ar-SA"/>
              </w:rPr>
              <w:t>, 1-</w:t>
            </w:r>
            <w:r w:rsidRPr="00B56FFC">
              <w:rPr>
                <w:rFonts w:ascii="GHEA Grapalat" w:hAnsi="GHEA Grapalat" w:cs="Sylfaen"/>
                <w:sz w:val="16"/>
                <w:szCs w:val="16"/>
                <w:lang w:val="hy-AM" w:eastAsia="en-US" w:bidi="ar-SA"/>
              </w:rPr>
              <w:t>в</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вроде</w:t>
            </w:r>
            <w:r w:rsidRPr="00B56FFC">
              <w:rPr>
                <w:rFonts w:ascii="GHEA Grapalat" w:hAnsi="GHEA Grapalat"/>
                <w:sz w:val="16"/>
                <w:szCs w:val="16"/>
                <w:lang w:val="hy-AM" w:eastAsia="en-US" w:bidi="ar-SA"/>
              </w:rPr>
              <w:t>:</w:t>
            </w:r>
            <w:r w:rsidRPr="00B56FFC">
              <w:rPr>
                <w:rFonts w:ascii="GHEA Grapalat" w:hAnsi="GHEA Grapalat" w:cs="Courier New"/>
                <w:sz w:val="16"/>
                <w:szCs w:val="16"/>
                <w:lang w:val="hy-AM" w:eastAsia="en-US" w:bidi="ar-SA"/>
              </w:rPr>
              <w:t xml:space="preserve"> </w:t>
            </w:r>
            <w:r w:rsidRPr="00B56FFC">
              <w:rPr>
                <w:rFonts w:ascii="GHEA Grapalat" w:hAnsi="GHEA Grapalat" w:cs="Sylfaen"/>
                <w:sz w:val="16"/>
                <w:szCs w:val="16"/>
                <w:lang w:val="hy-AM" w:eastAsia="en-US" w:bidi="ar-SA"/>
              </w:rPr>
              <w:t>Со стеклянной крышкой, сетчатым фильтром: Безопасность по гигиеническим нормам N 2-III-4.9-01-2010.</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маркировка</w:t>
            </w:r>
            <w:r w:rsidRPr="00B56FFC">
              <w:rPr>
                <w:rFonts w:ascii="GHEA Grapalat" w:hAnsi="GHEA Grapalat"/>
                <w:sz w:val="16"/>
                <w:szCs w:val="16"/>
                <w:lang w:val="hy-AM" w:eastAsia="en-US" w:bidi="ar-SA"/>
              </w:rPr>
              <w:t>``</w:t>
            </w:r>
            <w:r w:rsidRPr="00B56FFC">
              <w:rPr>
                <w:rFonts w:ascii="GHEA Grapalat" w:hAnsi="GHEA Grapalat" w:cs="Arial AM"/>
                <w:sz w:val="16"/>
                <w:szCs w:val="16"/>
                <w:lang w:val="hy-AM" w:eastAsia="en-US" w:bidi="ar-SA"/>
              </w:rPr>
              <w:t>"</w:t>
            </w:r>
            <w:r w:rsidRPr="00B56FFC">
              <w:rPr>
                <w:rFonts w:ascii="GHEA Grapalat" w:hAnsi="GHEA Grapalat" w:cs="Sylfaen"/>
                <w:sz w:val="16"/>
                <w:szCs w:val="16"/>
                <w:lang w:val="hy-AM" w:eastAsia="en-US" w:bidi="ar-SA"/>
              </w:rPr>
              <w:t>Еда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AM"/>
                <w:sz w:val="16"/>
                <w:szCs w:val="16"/>
                <w:lang w:val="hy-AM" w:eastAsia="en-US" w:bidi="ar-SA"/>
              </w:rPr>
              <w:t>»</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закона</w:t>
            </w:r>
            <w:r w:rsidRPr="00B56FFC">
              <w:rPr>
                <w:rFonts w:ascii="GHEA Grapalat" w:hAnsi="GHEA Grapalat"/>
                <w:sz w:val="16"/>
                <w:szCs w:val="16"/>
                <w:lang w:val="hy-AM" w:eastAsia="en-US" w:bidi="ar-SA"/>
              </w:rPr>
              <w:t>8-</w:t>
            </w:r>
            <w:r w:rsidRPr="00B56FFC">
              <w:rPr>
                <w:rFonts w:ascii="GHEA Grapalat" w:hAnsi="GHEA Grapalat" w:cs="Sylfaen"/>
                <w:sz w:val="16"/>
                <w:szCs w:val="16"/>
                <w:lang w:val="hy-AM" w:eastAsia="en-US" w:bidi="ar-SA"/>
              </w:rPr>
              <w:t>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статьи</w:t>
            </w:r>
          </w:p>
        </w:tc>
        <w:tc>
          <w:tcPr>
            <w:tcW w:w="672" w:type="dxa"/>
            <w:shd w:val="clear" w:color="auto" w:fill="auto"/>
          </w:tcPr>
          <w:p w:rsidR="00B56FFC" w:rsidRPr="00B56FFC" w:rsidRDefault="00B56FFC" w:rsidP="00B56FFC">
            <w:pPr>
              <w:jc w:val="center"/>
              <w:rPr>
                <w:rFonts w:ascii="GHEA Grapalat" w:hAnsi="GHEA Grapalat" w:cs="Sylfaen"/>
                <w:sz w:val="20"/>
                <w:szCs w:val="20"/>
                <w:lang w:val="en-US"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cs="Calibri"/>
                <w:color w:val="000000"/>
                <w:sz w:val="20"/>
                <w:szCs w:val="20"/>
                <w:lang w:val="en-US" w:eastAsia="en-US" w:bidi="ar-SA"/>
              </w:rPr>
            </w:pPr>
            <w:r w:rsidRPr="00B56FFC">
              <w:rPr>
                <w:rFonts w:ascii="GHEA Grapalat" w:hAnsi="GHEA Grapalat" w:cs="Calibri"/>
                <w:color w:val="000000"/>
                <w:sz w:val="20"/>
                <w:szCs w:val="20"/>
                <w:lang w:val="en-US" w:eastAsia="en-US" w:bidi="ar-SA"/>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150: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150:</w:t>
            </w:r>
          </w:p>
        </w:tc>
        <w:tc>
          <w:tcPr>
            <w:tcW w:w="1183" w:type="dxa"/>
            <w:shd w:val="clear" w:color="auto" w:fill="auto"/>
          </w:tcPr>
          <w:p w:rsidR="00B56FFC" w:rsidRPr="00B56FFC" w:rsidRDefault="00B56FFC" w:rsidP="00B56FFC">
            <w:pPr>
              <w:rPr>
                <w:rFonts w:ascii="GHEA Grapalat" w:hAnsi="GHEA Grapalat" w:cs="Sylfaen"/>
                <w:sz w:val="16"/>
                <w:szCs w:val="16"/>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28</w:t>
            </w:r>
          </w:p>
        </w:tc>
        <w:tc>
          <w:tcPr>
            <w:tcW w:w="1260" w:type="dxa"/>
            <w:shd w:val="clear" w:color="auto" w:fill="auto"/>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15320000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hy-AM" w:eastAsia="en-US" w:bidi="ar-SA"/>
              </w:rPr>
              <w:t>сок</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16"/>
                <w:szCs w:val="16"/>
                <w:lang w:val="hy-AM" w:eastAsia="en-US" w:bidi="ar-SA"/>
              </w:rPr>
              <w:t>Фруктовые соки – различные виды компота из свежих фруктов и ягод местного производства,</w:t>
            </w:r>
            <w:r w:rsidRPr="00B56FFC">
              <w:rPr>
                <w:rFonts w:ascii="GHEA Grapalat" w:hAnsi="GHEA Grapalat" w:cs="GHEA Grapalat"/>
                <w:sz w:val="16"/>
                <w:szCs w:val="16"/>
                <w:lang w:val="hy-AM" w:eastAsia="en-US" w:bidi="ar-SA"/>
              </w:rPr>
              <w:t>сахара</w:t>
            </w:r>
            <w:r w:rsidRPr="00B56FFC">
              <w:rPr>
                <w:rFonts w:ascii="GHEA Grapalat" w:hAnsi="GHEA Grapalat"/>
                <w:sz w:val="16"/>
                <w:szCs w:val="16"/>
                <w:lang w:val="hy-AM" w:eastAsia="en-US" w:bidi="ar-SA"/>
              </w:rPr>
              <w:t xml:space="preserve"> </w:t>
            </w:r>
            <w:r w:rsidRPr="00B56FFC">
              <w:rPr>
                <w:rFonts w:ascii="GHEA Grapalat" w:hAnsi="GHEA Grapalat" w:cs="GHEA Grapalat"/>
                <w:sz w:val="16"/>
                <w:szCs w:val="16"/>
                <w:lang w:val="hy-AM" w:eastAsia="en-US" w:bidi="ar-SA"/>
              </w:rPr>
              <w:t>сиропа</w:t>
            </w:r>
            <w:r w:rsidRPr="00B56FFC">
              <w:rPr>
                <w:rFonts w:ascii="GHEA Grapalat" w:hAnsi="GHEA Grapalat"/>
                <w:sz w:val="16"/>
                <w:szCs w:val="16"/>
                <w:lang w:val="hy-AM" w:eastAsia="en-US" w:bidi="ar-SA"/>
              </w:rPr>
              <w:t xml:space="preserve"> </w:t>
            </w:r>
            <w:r w:rsidRPr="00B56FFC">
              <w:rPr>
                <w:rFonts w:ascii="GHEA Grapalat" w:hAnsi="GHEA Grapalat" w:cs="GHEA Grapalat"/>
                <w:sz w:val="16"/>
                <w:szCs w:val="16"/>
                <w:lang w:val="hy-AM" w:eastAsia="en-US" w:bidi="ar-SA"/>
              </w:rPr>
              <w:t>дополнительный</w:t>
            </w:r>
            <w:r w:rsidRPr="00B56FFC">
              <w:rPr>
                <w:rFonts w:ascii="GHEA Grapalat" w:hAnsi="GHEA Grapalat"/>
                <w:sz w:val="16"/>
                <w:szCs w:val="16"/>
                <w:lang w:val="hy-AM" w:eastAsia="en-US" w:bidi="ar-SA"/>
              </w:rPr>
              <w:t>с ним или без него, прозрачные на вид.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lang w:val="hy-AM" w:eastAsia="en-US" w:bidi="ar-SA"/>
              </w:rPr>
              <w:t>л:</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302500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w:t>
            </w:r>
          </w:p>
        </w:tc>
        <w:tc>
          <w:tcPr>
            <w:tcW w:w="1134" w:type="dxa"/>
            <w:shd w:val="clear" w:color="auto" w:fill="auto"/>
          </w:tcPr>
          <w:p w:rsidR="00B56FFC" w:rsidRPr="00B56FFC" w:rsidRDefault="00B56FFC" w:rsidP="00B56FFC">
            <w:pPr>
              <w:rPr>
                <w:rFonts w:ascii="GHEA Grapalat" w:hAnsi="GHEA Grapalat"/>
                <w:sz w:val="20"/>
                <w:szCs w:val="20"/>
                <w:lang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550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val="en-US" w:eastAsia="en-US" w:bidi="ar-SA"/>
              </w:rPr>
              <w:t>3</w:t>
            </w:r>
            <w:r>
              <w:rPr>
                <w:rFonts w:ascii="GHEA Grapalat" w:hAnsi="GHEA Grapalat"/>
                <w:sz w:val="20"/>
                <w:lang w:eastAsia="en-US" w:bidi="ar-SA"/>
              </w:rPr>
              <w:t>1</w:t>
            </w:r>
          </w:p>
        </w:tc>
        <w:tc>
          <w:tcPr>
            <w:tcW w:w="1260" w:type="dxa"/>
            <w:shd w:val="clear" w:color="auto" w:fill="auto"/>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15333100</w:t>
            </w:r>
          </w:p>
        </w:tc>
        <w:tc>
          <w:tcPr>
            <w:tcW w:w="1022" w:type="dxa"/>
            <w:shd w:val="clear" w:color="auto" w:fill="auto"/>
          </w:tcPr>
          <w:p w:rsidR="00B56FFC" w:rsidRPr="00B56FFC" w:rsidRDefault="00B56FFC" w:rsidP="00B56FFC">
            <w:pPr>
              <w:rPr>
                <w:rFonts w:ascii="GHEA Grapalat" w:hAnsi="GHEA Grapalat" w:cs="Sylfaen"/>
                <w:sz w:val="20"/>
                <w:szCs w:val="20"/>
                <w:lang w:val="en-US" w:eastAsia="en-US" w:bidi="ar-SA"/>
              </w:rPr>
            </w:pPr>
            <w:r w:rsidRPr="00B56FFC">
              <w:rPr>
                <w:rFonts w:ascii="GHEA Grapalat" w:hAnsi="GHEA Grapalat" w:cs="Sylfaen"/>
                <w:sz w:val="20"/>
                <w:szCs w:val="20"/>
                <w:lang w:val="en-US" w:eastAsia="en-US" w:bidi="ar-SA"/>
              </w:rPr>
              <w:t>Томатная паста</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16"/>
                <w:szCs w:val="16"/>
                <w:lang w:val="hy-AM" w:eastAsia="en-US" w:bidi="ar-SA"/>
              </w:rPr>
            </w:pPr>
            <w:r w:rsidRPr="00B56FFC">
              <w:rPr>
                <w:rFonts w:ascii="GHEA Grapalat" w:hAnsi="GHEA Grapalat"/>
                <w:sz w:val="16"/>
                <w:szCs w:val="16"/>
                <w:lang w:val="hy-AM" w:eastAsia="en-US" w:bidi="ar-SA"/>
              </w:rPr>
              <w:t>Масса томатной пасты: 900-1050 г. Качественная, без кожицы, косточек и других крупных частиц, без посторонних привкусов и запахов. со сроком годности, срок годности не менее 36 месяцев со дня изготовления.</w:t>
            </w:r>
          </w:p>
          <w:p w:rsidR="00B56FFC" w:rsidRPr="00B56FFC" w:rsidRDefault="00B56FFC" w:rsidP="00B56FFC">
            <w:pPr>
              <w:rPr>
                <w:rFonts w:ascii="GHEA Grapalat" w:hAnsi="GHEA Grapalat"/>
                <w:sz w:val="16"/>
                <w:szCs w:val="16"/>
                <w:lang w:val="hy-AM" w:eastAsia="en-US" w:bidi="ar-SA"/>
              </w:rPr>
            </w:pPr>
            <w:r w:rsidRPr="00B56FFC">
              <w:rPr>
                <w:rFonts w:ascii="GHEA Grapalat" w:hAnsi="GHEA Grapalat"/>
                <w:sz w:val="16"/>
                <w:szCs w:val="16"/>
                <w:lang w:val="hy-AM" w:eastAsia="en-US" w:bidi="ar-SA"/>
              </w:rPr>
              <w:t>ГОСТ 3343-89 или аналогичный. Безопасность, упаковка и маркировка согласно Решению Комиссии Таможенного союза от 9 декабря 2011 г. № 880 «О безопасности пищевой продукции (ИМТК 021/2011), Комиссии Таможенного союза от 9 декабря № 881. 2011 год принято решение «Пищевая продукция в части валютной маркировки» (ИМТК 022/2011), принятое решением Комиссии Таможенного союза от 16 августа 2011 года № 769 «О безопасности упаковки» (ИМТК 005/2011), « N Совета Евразийской экономической комиссии от 20 июля 2012 г. 58 технического регламента «Требования безопасности пищевых добавок, ароматизаторов и технологических вспомогательных средств» (МИТК 029/2012), Закона Республики Армения «О безопасности пищевых продуктов». Маркировка разборчивая. В случае несоответствия технических характеристик или условий поставки при поставке продуктов питания срок устранения несоответствия составляет 1 день.</w:t>
            </w:r>
          </w:p>
        </w:tc>
        <w:tc>
          <w:tcPr>
            <w:tcW w:w="672" w:type="dxa"/>
            <w:shd w:val="clear" w:color="auto" w:fill="auto"/>
          </w:tcPr>
          <w:p w:rsidR="00B56FFC" w:rsidRPr="00B56FFC" w:rsidRDefault="00B56FFC" w:rsidP="00B56FFC">
            <w:pPr>
              <w:jc w:val="center"/>
              <w:rPr>
                <w:rFonts w:ascii="GHEA Grapalat" w:hAnsi="GHEA Grapalat" w:cs="Sylfaen"/>
                <w:sz w:val="20"/>
                <w:lang w:val="en-US" w:eastAsia="en-US" w:bidi="ar-SA"/>
              </w:rPr>
            </w:pPr>
            <w:r w:rsidRPr="00B56FFC">
              <w:rPr>
                <w:rFonts w:ascii="GHEA Grapalat" w:hAnsi="GHEA Grapalat" w:cs="Sylfaen"/>
                <w:sz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cs="Calibri"/>
                <w:color w:val="000000"/>
                <w:sz w:val="20"/>
                <w:szCs w:val="20"/>
                <w:lang w:val="en-US" w:eastAsia="en-US" w:bidi="ar-SA"/>
              </w:rPr>
            </w:pPr>
            <w:r w:rsidRPr="00B56FFC">
              <w:rPr>
                <w:rFonts w:ascii="GHEA Grapalat" w:hAnsi="GHEA Grapalat" w:cs="Calibri"/>
                <w:color w:val="000000"/>
                <w:sz w:val="20"/>
                <w:szCs w:val="20"/>
                <w:lang w:val="en-US" w:eastAsia="en-US" w:bidi="ar-SA"/>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150:</w:t>
            </w:r>
          </w:p>
        </w:tc>
        <w:tc>
          <w:tcPr>
            <w:tcW w:w="1134" w:type="dxa"/>
            <w:shd w:val="clear" w:color="auto" w:fill="auto"/>
          </w:tcPr>
          <w:p w:rsidR="00B56FFC" w:rsidRPr="00B56FFC" w:rsidRDefault="00B56FFC" w:rsidP="00B56FFC">
            <w:pPr>
              <w:rPr>
                <w:rFonts w:ascii="Sylfaen" w:hAnsi="Sylfaen" w:cs="Sylfaen"/>
                <w:sz w:val="20"/>
                <w:szCs w:val="20"/>
                <w:lang w:val="en-US"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150:</w:t>
            </w:r>
          </w:p>
        </w:tc>
        <w:tc>
          <w:tcPr>
            <w:tcW w:w="1183" w:type="dxa"/>
            <w:shd w:val="clear" w:color="auto" w:fill="auto"/>
          </w:tcPr>
          <w:p w:rsidR="00B56FFC" w:rsidRPr="00B56FFC" w:rsidRDefault="00B56FFC" w:rsidP="00B56FFC">
            <w:pPr>
              <w:rPr>
                <w:rFonts w:ascii="GHEA Grapalat" w:hAnsi="GHEA Grapalat" w:cs="Sylfaen"/>
                <w:sz w:val="16"/>
                <w:szCs w:val="16"/>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t>35</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15331180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Консервы</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t>горох</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Консервы</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зеленый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горох</w:t>
            </w:r>
            <w:r w:rsidRPr="00B56FFC">
              <w:rPr>
                <w:rFonts w:ascii="GHEA Grapalat" w:hAnsi="GHEA Grapalat"/>
                <w:color w:val="000000"/>
                <w:sz w:val="18"/>
                <w:szCs w:val="18"/>
                <w:lang w:val="hy-AM" w:eastAsia="en-US" w:bidi="ar-SA"/>
              </w:rPr>
              <w:t>:</w:t>
            </w:r>
            <w:r w:rsidRPr="00B56FFC">
              <w:rPr>
                <w:rFonts w:ascii="GHEA Grapalat" w:hAnsi="GHEA Grapalat" w:cs="Sylfaen"/>
                <w:b/>
                <w:color w:val="000000"/>
                <w:sz w:val="18"/>
                <w:szCs w:val="18"/>
                <w:lang w:val="hy-AM" w:eastAsia="en-US" w:bidi="ar-SA"/>
              </w:rPr>
              <w:t>Массовая порция корма – от 250 до 400 грамм.</w:t>
            </w:r>
            <w:r w:rsidRPr="00B56FFC">
              <w:rPr>
                <w:rFonts w:ascii="GHEA Grapalat" w:hAnsi="GHEA Grapalat" w:cs="Sylfaen"/>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Ингредиенты: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зеленый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горох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вода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сахар. Заводская упаковка: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стекло</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или</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другой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контейнерами</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15842-90</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 Чистый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зеленый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горох</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типичный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 вкусом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хорошо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приготовленный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мягкий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сторона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вкусу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большой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зернами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осадка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Примечание: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татуировке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80%.</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разборчиво.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60000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100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w:t>
            </w:r>
            <w:r w:rsidRPr="00B56FFC">
              <w:rPr>
                <w:rFonts w:ascii="GHEA Grapalat" w:hAnsi="GHEA Grapalat" w:cs="Sylfaen"/>
                <w:sz w:val="16"/>
                <w:szCs w:val="16"/>
                <w:lang w:val="hy-AM" w:eastAsia="en-US" w:bidi="ar-SA"/>
              </w:rPr>
              <w:lastRenderedPageBreak/>
              <w:t>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36</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15331178</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Консервы</w:t>
            </w:r>
            <w:r w:rsidRPr="00B56FFC">
              <w:rPr>
                <w:rFonts w:ascii="GHEA Grapalat" w:hAnsi="GHEA Grapalat"/>
                <w:color w:val="000000"/>
                <w:sz w:val="20"/>
                <w:szCs w:val="20"/>
                <w:lang w:val="en-US" w:eastAsia="en-US" w:bidi="ar-SA"/>
              </w:rPr>
              <w:t xml:space="preserve"> </w:t>
            </w:r>
            <w:r w:rsidRPr="00B56FFC">
              <w:rPr>
                <w:rFonts w:ascii="GHEA Grapalat" w:hAnsi="GHEA Grapalat" w:cs="Sylfaen"/>
                <w:color w:val="000000"/>
                <w:sz w:val="20"/>
                <w:szCs w:val="20"/>
                <w:lang w:val="en-US" w:eastAsia="en-US" w:bidi="ar-SA"/>
              </w:rPr>
              <w:t>кукуруза</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cs="Sylfaen"/>
                <w:color w:val="000000"/>
                <w:sz w:val="18"/>
                <w:szCs w:val="18"/>
                <w:lang w:val="hy-AM" w:eastAsia="en-US" w:bidi="ar-SA"/>
              </w:rPr>
            </w:pPr>
            <w:r w:rsidRPr="00B56FFC">
              <w:rPr>
                <w:rFonts w:ascii="GHEA Grapalat" w:hAnsi="GHEA Grapalat" w:cs="Sylfaen"/>
                <w:color w:val="000000"/>
                <w:sz w:val="18"/>
                <w:szCs w:val="18"/>
                <w:lang w:val="hy-AM" w:eastAsia="en-US" w:bidi="ar-SA"/>
              </w:rPr>
              <w:t>Консервы</w:t>
            </w:r>
            <w:r w:rsidRPr="00B56FFC">
              <w:rPr>
                <w:rFonts w:ascii="GHEA Grapalat" w:hAnsi="GHEA Grapalat"/>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Массовая часть корма – от 270 до 400 грамм.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Ингредиенты: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кукуруза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вода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сахар. Заводская упаковка:</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стекло</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или</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другой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контейнерами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ГОСТ:</w:t>
            </w:r>
            <w:r w:rsidRPr="00B56FFC">
              <w:rPr>
                <w:rFonts w:ascii="GHEA Grapalat" w:hAnsi="GHEA Grapalat"/>
                <w:color w:val="000000"/>
                <w:sz w:val="18"/>
                <w:szCs w:val="18"/>
                <w:lang w:val="hy-AM" w:eastAsia="en-US" w:bidi="ar-SA"/>
              </w:rPr>
              <w:t>15842-90</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Эквивалент: Чистый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кукурузу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типичный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 вкусом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хорошо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приготовленный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мягкий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сторона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вкусу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запах</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большой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 зернами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осадка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Примечание: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татуировке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80%.</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разборчиво.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 продукту</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общий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обязательный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 xml:space="preserve">21/2011),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22/2011),</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 xml:space="preserve">2012 </w:t>
            </w:r>
            <w:r w:rsidRPr="00B56FFC">
              <w:rPr>
                <w:rFonts w:ascii="GHEA Grapalat" w:hAnsi="GHEA Grapalat"/>
                <w:color w:val="000000"/>
                <w:sz w:val="18"/>
                <w:szCs w:val="18"/>
                <w:lang w:val="hy-AM" w:eastAsia="en-US" w:bidi="ar-SA"/>
              </w:rPr>
              <w:lastRenderedPageBreak/>
              <w:t>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 xml:space="preserve"> </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100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40</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15311100</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Картофель</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18"/>
                <w:szCs w:val="18"/>
                <w:lang w:val="hy-AM" w:eastAsia="en-US" w:bidi="ar-SA"/>
              </w:rPr>
              <w:t xml:space="preserve">  </w:t>
            </w:r>
            <w:r w:rsidRPr="00B56FFC">
              <w:rPr>
                <w:rFonts w:ascii="GHEA Grapalat" w:hAnsi="GHEA Grapalat" w:cs="Sylfaen"/>
                <w:sz w:val="16"/>
                <w:szCs w:val="16"/>
                <w:lang w:val="hy-AM" w:eastAsia="en-US" w:bidi="ar-SA"/>
              </w:rPr>
              <w:t>Не по годам развитый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поздний взрослый</w:t>
            </w:r>
            <w:r w:rsidRPr="00B56FFC">
              <w:rPr>
                <w:rFonts w:ascii="GHEA Grapalat" w:hAnsi="GHEA Grapalat"/>
                <w:sz w:val="16"/>
                <w:szCs w:val="16"/>
                <w:lang w:val="hy-AM" w:eastAsia="en-US" w:bidi="ar-SA"/>
              </w:rPr>
              <w:t>, я:</w:t>
            </w:r>
            <w:r w:rsidRPr="00B56FFC">
              <w:rPr>
                <w:rFonts w:ascii="GHEA Grapalat" w:hAnsi="GHEA Grapalat" w:cs="Sylfaen"/>
                <w:sz w:val="16"/>
                <w:szCs w:val="16"/>
                <w:lang w:val="hy-AM" w:eastAsia="en-US" w:bidi="ar-SA"/>
              </w:rPr>
              <w:t>вроде</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не обмороженный</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без</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травмы</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круглый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овал</w:t>
            </w:r>
            <w:r w:rsidRPr="00B56FFC">
              <w:rPr>
                <w:rFonts w:ascii="GHEA Grapalat" w:hAnsi="GHEA Grapalat"/>
                <w:sz w:val="16"/>
                <w:szCs w:val="16"/>
                <w:lang w:val="hy-AM" w:eastAsia="en-US" w:bidi="ar-SA"/>
              </w:rPr>
              <w:t>4:</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 5%,</w:t>
            </w:r>
            <w:r w:rsidRPr="00B56FFC">
              <w:rPr>
                <w:rFonts w:ascii="GHEA Grapalat" w:hAnsi="GHEA Grapalat" w:cs="Sylfaen"/>
                <w:sz w:val="16"/>
                <w:szCs w:val="16"/>
                <w:lang w:val="hy-AM" w:eastAsia="en-US" w:bidi="ar-SA"/>
              </w:rPr>
              <w:t>расширенный</w:t>
            </w:r>
            <w:r w:rsidRPr="00B56FFC">
              <w:rPr>
                <w:rFonts w:ascii="GHEA Grapalat" w:hAnsi="GHEA Grapalat"/>
                <w:sz w:val="16"/>
                <w:szCs w:val="16"/>
                <w:lang w:val="hy-AM" w:eastAsia="en-US" w:bidi="ar-SA"/>
              </w:rPr>
              <w:t>3,5</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 5%,</w:t>
            </w:r>
            <w:r w:rsidRPr="00B56FFC">
              <w:rPr>
                <w:rFonts w:ascii="GHEA Grapalat" w:hAnsi="GHEA Grapalat" w:cs="Sylfaen"/>
                <w:sz w:val="16"/>
                <w:szCs w:val="16"/>
                <w:lang w:val="hy-AM" w:eastAsia="en-US" w:bidi="ar-SA"/>
              </w:rPr>
              <w:t>круглый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овал</w:t>
            </w:r>
            <w:r w:rsidRPr="00B56FFC">
              <w:rPr>
                <w:rFonts w:ascii="GHEA Grapalat" w:hAnsi="GHEA Grapalat"/>
                <w:sz w:val="16"/>
                <w:szCs w:val="16"/>
                <w:lang w:val="hy-AM" w:eastAsia="en-US" w:bidi="ar-SA"/>
              </w:rPr>
              <w:t>(4-</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5)</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20%,</w:t>
            </w:r>
            <w:r w:rsidRPr="00B56FFC">
              <w:rPr>
                <w:rFonts w:ascii="GHEA Grapalat" w:hAnsi="GHEA Grapalat" w:cs="Sylfaen"/>
                <w:sz w:val="16"/>
                <w:szCs w:val="16"/>
                <w:lang w:val="hy-AM" w:eastAsia="en-US" w:bidi="ar-SA"/>
              </w:rPr>
              <w:t>расширенный</w:t>
            </w:r>
            <w:r w:rsidRPr="00B56FFC">
              <w:rPr>
                <w:rFonts w:ascii="GHEA Grapalat" w:hAnsi="GHEA Grapalat"/>
                <w:sz w:val="16"/>
                <w:szCs w:val="16"/>
                <w:lang w:val="hy-AM" w:eastAsia="en-US" w:bidi="ar-SA"/>
              </w:rPr>
              <w:t>(4-</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4,5)</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20%,</w:t>
            </w:r>
            <w:r w:rsidRPr="00B56FFC">
              <w:rPr>
                <w:rFonts w:ascii="GHEA Grapalat" w:hAnsi="GHEA Grapalat" w:cs="Sylfaen"/>
                <w:sz w:val="16"/>
                <w:szCs w:val="16"/>
                <w:lang w:val="hy-AM" w:eastAsia="en-US" w:bidi="ar-SA"/>
              </w:rPr>
              <w:t>круглый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овал</w:t>
            </w:r>
            <w:r w:rsidRPr="00B56FFC">
              <w:rPr>
                <w:rFonts w:ascii="GHEA Grapalat" w:hAnsi="GHEA Grapalat"/>
                <w:sz w:val="16"/>
                <w:szCs w:val="16"/>
                <w:lang w:val="hy-AM" w:eastAsia="en-US" w:bidi="ar-SA"/>
              </w:rPr>
              <w:t>(5-</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6:00</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 55%,</w:t>
            </w:r>
            <w:r w:rsidRPr="00B56FFC">
              <w:rPr>
                <w:rFonts w:ascii="GHEA Grapalat" w:hAnsi="GHEA Grapalat" w:cs="Sylfaen"/>
                <w:sz w:val="16"/>
                <w:szCs w:val="16"/>
                <w:lang w:val="hy-AM" w:eastAsia="en-US" w:bidi="ar-SA"/>
              </w:rPr>
              <w:t>расширенный</w:t>
            </w:r>
            <w:r w:rsidRPr="00B56FFC">
              <w:rPr>
                <w:rFonts w:ascii="GHEA Grapalat" w:hAnsi="GHEA Grapalat"/>
                <w:sz w:val="16"/>
                <w:szCs w:val="16"/>
                <w:lang w:val="hy-AM" w:eastAsia="en-US" w:bidi="ar-SA"/>
              </w:rPr>
              <w:t>(5-</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5.5)</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55%,</w:t>
            </w:r>
            <w:r w:rsidRPr="00B56FFC">
              <w:rPr>
                <w:rFonts w:ascii="GHEA Grapalat" w:hAnsi="GHEA Grapalat" w:cs="Sylfaen"/>
                <w:sz w:val="16"/>
                <w:szCs w:val="16"/>
                <w:lang w:val="hy-AM" w:eastAsia="en-US" w:bidi="ar-SA"/>
              </w:rPr>
              <w:t>круглый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овал</w:t>
            </w:r>
            <w:r w:rsidRPr="00B56FFC">
              <w:rPr>
                <w:rFonts w:ascii="GHEA Grapalat" w:hAnsi="GHEA Grapalat"/>
                <w:sz w:val="16"/>
                <w:szCs w:val="16"/>
                <w:lang w:val="hy-AM" w:eastAsia="en-US" w:bidi="ar-SA"/>
              </w:rPr>
              <w:t>(6-</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7)</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20%,</w:t>
            </w:r>
            <w:r w:rsidRPr="00B56FFC">
              <w:rPr>
                <w:rFonts w:ascii="GHEA Grapalat" w:hAnsi="GHEA Grapalat" w:cs="Sylfaen"/>
                <w:sz w:val="16"/>
                <w:szCs w:val="16"/>
                <w:lang w:val="hy-AM" w:eastAsia="en-US" w:bidi="ar-SA"/>
              </w:rPr>
              <w:t>расширенный</w:t>
            </w:r>
            <w:r w:rsidRPr="00B56FFC">
              <w:rPr>
                <w:rFonts w:ascii="GHEA Grapalat" w:hAnsi="GHEA Grapalat"/>
                <w:sz w:val="16"/>
                <w:szCs w:val="16"/>
                <w:lang w:val="hy-AM" w:eastAsia="en-US" w:bidi="ar-SA"/>
              </w:rPr>
              <w:t>(6-</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6.5)</w:t>
            </w:r>
            <w:r w:rsidRPr="00B56FFC">
              <w:rPr>
                <w:rFonts w:ascii="GHEA Grapalat" w:hAnsi="GHEA Grapalat" w:cs="Sylfaen"/>
                <w:sz w:val="16"/>
                <w:szCs w:val="16"/>
                <w:lang w:val="hy-AM" w:eastAsia="en-US" w:bidi="ar-SA"/>
              </w:rPr>
              <w:t>см</w:t>
            </w:r>
            <w:r w:rsidRPr="00B56FFC">
              <w:rPr>
                <w:rFonts w:ascii="GHEA Grapalat" w:hAnsi="GHEA Grapalat"/>
                <w:sz w:val="16"/>
                <w:szCs w:val="16"/>
                <w:lang w:val="hy-AM" w:eastAsia="en-US" w:bidi="ar-SA"/>
              </w:rPr>
              <w:t>20%.</w:t>
            </w:r>
            <w:r w:rsidRPr="00B56FFC">
              <w:rPr>
                <w:rFonts w:ascii="GHEA Grapalat" w:hAnsi="GHEA Grapalat" w:cs="Sylfaen"/>
                <w:sz w:val="16"/>
                <w:szCs w:val="16"/>
                <w:lang w:val="hy-AM" w:eastAsia="en-US" w:bidi="ar-SA"/>
              </w:rPr>
              <w:t>Ассортимент:</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чистота</w:t>
            </w:r>
            <w:r w:rsidRPr="00B56FFC">
              <w:rPr>
                <w:rFonts w:ascii="GHEA Grapalat" w:hAnsi="GHEA Grapalat"/>
                <w:sz w:val="16"/>
                <w:szCs w:val="16"/>
                <w:lang w:val="hy-AM" w:eastAsia="en-US" w:bidi="ar-SA"/>
              </w:rPr>
              <w:t>90%</w:t>
            </w:r>
            <w:r w:rsidRPr="00B56FFC">
              <w:rPr>
                <w:rFonts w:ascii="GHEA Grapalat" w:hAnsi="GHEA Grapalat" w:cs="Sylfaen"/>
                <w:sz w:val="16"/>
                <w:szCs w:val="16"/>
                <w:lang w:val="hy-AM" w:eastAsia="en-US" w:bidi="ar-SA"/>
              </w:rPr>
              <w:t>от</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нет</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меньше</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упаковка</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без</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калибровка</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Безопасность</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этикетка: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в соответствии с</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правительства</w:t>
            </w:r>
            <w:r w:rsidRPr="00B56FFC">
              <w:rPr>
                <w:rFonts w:ascii="GHEA Grapalat" w:hAnsi="GHEA Grapalat"/>
                <w:sz w:val="16"/>
                <w:szCs w:val="16"/>
                <w:lang w:val="hy-AM" w:eastAsia="en-US" w:bidi="ar-SA"/>
              </w:rPr>
              <w:t>2006 г.</w:t>
            </w:r>
            <w:r w:rsidRPr="00B56FFC">
              <w:rPr>
                <w:rFonts w:ascii="GHEA Grapalat" w:hAnsi="GHEA Grapalat" w:cs="Sylfaen"/>
                <w:sz w:val="16"/>
                <w:szCs w:val="16"/>
                <w:lang w:val="hy-AM" w:eastAsia="en-US" w:bidi="ar-SA"/>
              </w:rPr>
              <w:t>тот</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декабрь</w:t>
            </w:r>
            <w:r w:rsidRPr="00B56FFC">
              <w:rPr>
                <w:rFonts w:ascii="GHEA Grapalat" w:hAnsi="GHEA Grapalat"/>
                <w:sz w:val="16"/>
                <w:szCs w:val="16"/>
                <w:lang w:val="hy-AM" w:eastAsia="en-US" w:bidi="ar-SA"/>
              </w:rPr>
              <w:t>21-</w:t>
            </w:r>
            <w:r w:rsidRPr="00B56FFC">
              <w:rPr>
                <w:rFonts w:ascii="GHEA Grapalat" w:hAnsi="GHEA Grapalat" w:cs="Sylfaen"/>
                <w:sz w:val="16"/>
                <w:szCs w:val="16"/>
                <w:lang w:val="hy-AM" w:eastAsia="en-US" w:bidi="ar-SA"/>
              </w:rPr>
              <w:t>в:</w:t>
            </w:r>
            <w:r w:rsidRPr="00B56FFC">
              <w:rPr>
                <w:rFonts w:ascii="GHEA Grapalat" w:hAnsi="GHEA Grapalat"/>
                <w:sz w:val="16"/>
                <w:szCs w:val="16"/>
                <w:lang w:val="hy-AM" w:eastAsia="en-US" w:bidi="ar-SA"/>
              </w:rPr>
              <w:t>N 1913-</w:t>
            </w:r>
            <w:r w:rsidRPr="00B56FFC">
              <w:rPr>
                <w:rFonts w:ascii="GHEA Grapalat" w:hAnsi="GHEA Grapalat" w:cs="Sylfaen"/>
                <w:sz w:val="16"/>
                <w:szCs w:val="16"/>
                <w:lang w:val="hy-AM" w:eastAsia="en-US" w:bidi="ar-SA"/>
              </w:rPr>
              <w:t>Н:</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по решению</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одобренный</w:t>
            </w:r>
            <w:r w:rsidRPr="00B56FFC">
              <w:rPr>
                <w:rFonts w:ascii="GHEA Grapalat" w:hAnsi="GHEA Grapalat"/>
                <w:sz w:val="16"/>
                <w:szCs w:val="16"/>
                <w:lang w:val="hy-AM" w:eastAsia="en-US" w:bidi="ar-SA"/>
              </w:rPr>
              <w:t xml:space="preserve"> </w:t>
            </w:r>
            <w:r w:rsidRPr="00B56FFC">
              <w:rPr>
                <w:rFonts w:ascii="GHEA Grapalat" w:hAnsi="GHEA Grapalat" w:cs="Arial AM"/>
                <w:sz w:val="16"/>
                <w:szCs w:val="16"/>
                <w:lang w:val="hy-AM" w:eastAsia="en-US" w:bidi="ar-SA"/>
              </w:rPr>
              <w:t>"</w:t>
            </w:r>
            <w:r w:rsidRPr="00B56FFC">
              <w:rPr>
                <w:rFonts w:ascii="GHEA Grapalat" w:hAnsi="GHEA Grapalat" w:cs="Sylfaen"/>
                <w:sz w:val="16"/>
                <w:szCs w:val="16"/>
                <w:lang w:val="hy-AM" w:eastAsia="en-US" w:bidi="ar-SA"/>
              </w:rPr>
              <w:t>Свежий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фрукты</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овощей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технический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регламента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Еда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cs="Arial AM"/>
                <w:sz w:val="16"/>
                <w:szCs w:val="16"/>
                <w:lang w:val="hy-AM" w:eastAsia="en-US" w:bidi="ar-SA"/>
              </w:rPr>
              <w:t xml:space="preserve"> </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закона</w:t>
            </w:r>
            <w:r w:rsidRPr="00B56FFC">
              <w:rPr>
                <w:rFonts w:ascii="GHEA Grapalat" w:hAnsi="GHEA Grapalat"/>
                <w:sz w:val="16"/>
                <w:szCs w:val="16"/>
                <w:lang w:val="hy-AM" w:eastAsia="en-US" w:bidi="ar-SA"/>
              </w:rPr>
              <w:t>9-</w:t>
            </w:r>
            <w:r w:rsidRPr="00B56FFC">
              <w:rPr>
                <w:rFonts w:ascii="GHEA Grapalat" w:hAnsi="GHEA Grapalat" w:cs="Sylfaen"/>
                <w:sz w:val="16"/>
                <w:szCs w:val="16"/>
                <w:lang w:val="hy-AM" w:eastAsia="en-US" w:bidi="ar-SA"/>
              </w:rPr>
              <w:t>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статьи</w:t>
            </w:r>
            <w:r w:rsidRPr="00B56FFC">
              <w:rPr>
                <w:rFonts w:ascii="GHEA Grapalat" w:hAnsi="GHEA Grapalat"/>
                <w:sz w:val="16"/>
                <w:szCs w:val="16"/>
                <w:lang w:val="hy-AM" w:eastAsia="en-US" w:bidi="ar-SA"/>
              </w:rPr>
              <w:t>:</w:t>
            </w:r>
            <w:r w:rsidRPr="00B56FFC">
              <w:rPr>
                <w:rFonts w:ascii="GHEA Grapalat" w:hAnsi="GHEA Grapalat" w:cs="Tahoma"/>
                <w:color w:val="000000"/>
                <w:sz w:val="18"/>
                <w:szCs w:val="18"/>
                <w:lang w:val="hy-AM" w:eastAsia="en-US" w:bidi="ar-SA"/>
              </w:rPr>
              <w:t>еды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 xml:space="preserve">:  </w:t>
            </w:r>
          </w:p>
        </w:tc>
        <w:tc>
          <w:tcPr>
            <w:tcW w:w="672" w:type="dxa"/>
            <w:shd w:val="clear" w:color="auto" w:fill="auto"/>
          </w:tcPr>
          <w:p w:rsidR="00B56FFC" w:rsidRPr="00B56FFC" w:rsidRDefault="00B56FFC" w:rsidP="00B56FFC">
            <w:pPr>
              <w:jc w:val="center"/>
              <w:rPr>
                <w:rFonts w:ascii="GHEA Grapalat" w:hAnsi="GHEA Grapalat"/>
                <w:sz w:val="20"/>
                <w:lang w:val="hy-AM" w:eastAsia="en-US" w:bidi="ar-SA"/>
              </w:rPr>
            </w:pPr>
            <w:r w:rsidRPr="00B56FFC">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val="hy-AM" w:eastAsia="en-US" w:bidi="ar-SA"/>
              </w:rPr>
            </w:pPr>
            <w:r w:rsidRPr="00B56FFC">
              <w:rPr>
                <w:rFonts w:ascii="GHEA Grapalat" w:hAnsi="GHEA Grapalat" w:cs="Calibri"/>
                <w:color w:val="000000"/>
                <w:sz w:val="20"/>
                <w:szCs w:val="20"/>
                <w:lang w:val="en-US" w:eastAsia="en-US" w:bidi="ar-SA"/>
              </w:rPr>
              <w:t>280: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1344000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4800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4800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t>41</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15331167</w:t>
            </w: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20"/>
                <w:szCs w:val="20"/>
                <w:lang w:val="en-US" w:eastAsia="en-US" w:bidi="ar-SA"/>
              </w:rPr>
              <w:t>Зеленый</w:t>
            </w:r>
            <w:r w:rsidRPr="00B56FFC">
              <w:rPr>
                <w:rFonts w:ascii="GHEA Grapalat" w:hAnsi="GHEA Grapalat"/>
                <w:color w:val="000000"/>
                <w:sz w:val="20"/>
                <w:szCs w:val="20"/>
                <w:lang w:val="en-US" w:eastAsia="en-US" w:bidi="ar-SA"/>
              </w:rPr>
              <w:t>,</w:t>
            </w:r>
            <w:r w:rsidRPr="00B56FFC">
              <w:rPr>
                <w:rFonts w:ascii="GHEA Grapalat" w:hAnsi="GHEA Grapalat" w:cs="Sylfaen"/>
                <w:color w:val="000000"/>
                <w:sz w:val="20"/>
                <w:szCs w:val="20"/>
                <w:lang w:val="en-US" w:eastAsia="en-US" w:bidi="ar-SA"/>
              </w:rPr>
              <w:t>смешанный</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Смешанный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зеленого цвета</w:t>
            </w:r>
            <w:r w:rsidRPr="00B56FFC">
              <w:rPr>
                <w:rFonts w:ascii="GHEA Grapalat" w:hAnsi="GHEA Grapalat"/>
                <w:color w:val="000000"/>
                <w:sz w:val="18"/>
                <w:szCs w:val="18"/>
                <w:lang w:val="hy-AM" w:eastAsia="en-US" w:bidi="ar-SA"/>
              </w:rPr>
              <w:t xml:space="preserve">, 1 пучок,  </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местный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производство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травмы</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30%</w:t>
            </w:r>
            <w:r w:rsidRPr="00B56FFC">
              <w:rPr>
                <w:rFonts w:ascii="GHEA Grapalat" w:hAnsi="GHEA Grapalat" w:cs="Sylfaen"/>
                <w:color w:val="000000"/>
                <w:sz w:val="18"/>
                <w:szCs w:val="18"/>
                <w:lang w:val="hy-AM" w:eastAsia="en-US" w:bidi="ar-SA"/>
              </w:rPr>
              <w:t>Кориандр</w:t>
            </w:r>
            <w:r w:rsidRPr="00B56FFC">
              <w:rPr>
                <w:rFonts w:ascii="GHEA Grapalat" w:hAnsi="GHEA Grapalat"/>
                <w:color w:val="000000"/>
                <w:sz w:val="18"/>
                <w:szCs w:val="18"/>
                <w:lang w:val="hy-AM" w:eastAsia="en-US" w:bidi="ar-SA"/>
              </w:rPr>
              <w:t>, 10%</w:t>
            </w:r>
            <w:r w:rsidRPr="00B56FFC">
              <w:rPr>
                <w:rFonts w:ascii="GHEA Grapalat" w:hAnsi="GHEA Grapalat" w:cs="Sylfaen"/>
                <w:color w:val="000000"/>
                <w:sz w:val="18"/>
                <w:szCs w:val="18"/>
                <w:lang w:val="hy-AM" w:eastAsia="en-US" w:bidi="ar-SA"/>
              </w:rPr>
              <w:t>петрушка</w:t>
            </w:r>
            <w:r w:rsidRPr="00B56FFC">
              <w:rPr>
                <w:rFonts w:ascii="GHEA Grapalat" w:hAnsi="GHEA Grapalat"/>
                <w:color w:val="000000"/>
                <w:sz w:val="18"/>
                <w:szCs w:val="18"/>
                <w:lang w:val="hy-AM" w:eastAsia="en-US" w:bidi="ar-SA"/>
              </w:rPr>
              <w:t>, 10%</w:t>
            </w:r>
            <w:r w:rsidRPr="00B56FFC">
              <w:rPr>
                <w:rFonts w:ascii="GHEA Grapalat" w:hAnsi="GHEA Grapalat" w:cs="Sylfaen"/>
                <w:color w:val="000000"/>
                <w:sz w:val="18"/>
                <w:szCs w:val="18"/>
                <w:lang w:val="hy-AM" w:eastAsia="en-US" w:bidi="ar-SA"/>
              </w:rPr>
              <w:t>сельдерей</w:t>
            </w:r>
            <w:r w:rsidRPr="00B56FFC">
              <w:rPr>
                <w:rFonts w:ascii="GHEA Grapalat" w:hAnsi="GHEA Grapalat"/>
                <w:color w:val="000000"/>
                <w:sz w:val="18"/>
                <w:szCs w:val="18"/>
                <w:lang w:val="hy-AM" w:eastAsia="en-US" w:bidi="ar-SA"/>
              </w:rPr>
              <w:t>, 30%</w:t>
            </w:r>
            <w:r w:rsidRPr="00B56FFC">
              <w:rPr>
                <w:rFonts w:ascii="GHEA Grapalat" w:hAnsi="GHEA Grapalat" w:cs="Sylfaen"/>
                <w:color w:val="000000"/>
                <w:sz w:val="18"/>
                <w:szCs w:val="18"/>
                <w:lang w:val="hy-AM" w:eastAsia="en-US" w:bidi="ar-SA"/>
              </w:rPr>
              <w:t>укроп</w:t>
            </w:r>
            <w:r w:rsidRPr="00B56FFC">
              <w:rPr>
                <w:rFonts w:ascii="GHEA Grapalat" w:hAnsi="GHEA Grapalat"/>
                <w:color w:val="000000"/>
                <w:sz w:val="18"/>
                <w:szCs w:val="18"/>
                <w:lang w:val="hy-AM" w:eastAsia="en-US" w:bidi="ar-SA"/>
              </w:rPr>
              <w:t>, 10%</w:t>
            </w:r>
            <w:r w:rsidRPr="00B56FFC">
              <w:rPr>
                <w:rFonts w:ascii="GHEA Grapalat" w:hAnsi="GHEA Grapalat" w:cs="Sylfaen"/>
                <w:color w:val="000000"/>
                <w:sz w:val="18"/>
                <w:szCs w:val="18"/>
                <w:lang w:val="hy-AM" w:eastAsia="en-US" w:bidi="ar-SA"/>
              </w:rPr>
              <w:t>базилик</w:t>
            </w:r>
            <w:r w:rsidRPr="00B56FFC">
              <w:rPr>
                <w:rFonts w:ascii="GHEA Grapalat" w:hAnsi="GHEA Grapalat"/>
                <w:color w:val="000000"/>
                <w:sz w:val="18"/>
                <w:szCs w:val="18"/>
                <w:lang w:val="hy-AM" w:eastAsia="en-US" w:bidi="ar-SA"/>
              </w:rPr>
              <w:t>, 10%</w:t>
            </w:r>
            <w:r w:rsidRPr="00B56FFC">
              <w:rPr>
                <w:rFonts w:ascii="GHEA Grapalat" w:hAnsi="GHEA Grapalat" w:cs="Sylfaen"/>
                <w:color w:val="000000"/>
                <w:sz w:val="18"/>
                <w:szCs w:val="18"/>
                <w:lang w:val="hy-AM" w:eastAsia="en-US" w:bidi="ar-SA"/>
              </w:rPr>
              <w:t>лимон</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 т. 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свежий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по соединению</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без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испорченный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высох</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w:t>
            </w:r>
            <w:r w:rsidRPr="00B56FFC">
              <w:rPr>
                <w:rFonts w:ascii="GHEA Grapalat" w:hAnsi="GHEA Grapalat"/>
                <w:color w:val="000000"/>
                <w:sz w:val="18"/>
                <w:szCs w:val="18"/>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этикетка: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в соответствии с</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правительства</w:t>
            </w:r>
            <w:r w:rsidRPr="00B56FFC">
              <w:rPr>
                <w:rFonts w:ascii="GHEA Grapalat" w:hAnsi="GHEA Grapalat"/>
                <w:sz w:val="16"/>
                <w:szCs w:val="16"/>
                <w:lang w:val="hy-AM" w:eastAsia="en-US" w:bidi="ar-SA"/>
              </w:rPr>
              <w:t>2006 г.</w:t>
            </w:r>
            <w:r w:rsidRPr="00B56FFC">
              <w:rPr>
                <w:rFonts w:ascii="GHEA Grapalat" w:hAnsi="GHEA Grapalat" w:cs="Sylfaen"/>
                <w:sz w:val="16"/>
                <w:szCs w:val="16"/>
                <w:lang w:val="hy-AM" w:eastAsia="en-US" w:bidi="ar-SA"/>
              </w:rPr>
              <w:t>тот</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декабрь</w:t>
            </w:r>
            <w:r w:rsidRPr="00B56FFC">
              <w:rPr>
                <w:rFonts w:ascii="GHEA Grapalat" w:hAnsi="GHEA Grapalat"/>
                <w:sz w:val="16"/>
                <w:szCs w:val="16"/>
                <w:lang w:val="hy-AM" w:eastAsia="en-US" w:bidi="ar-SA"/>
              </w:rPr>
              <w:t>21-</w:t>
            </w:r>
            <w:r w:rsidRPr="00B56FFC">
              <w:rPr>
                <w:rFonts w:ascii="GHEA Grapalat" w:hAnsi="GHEA Grapalat" w:cs="Sylfaen"/>
                <w:sz w:val="16"/>
                <w:szCs w:val="16"/>
                <w:lang w:val="hy-AM" w:eastAsia="en-US" w:bidi="ar-SA"/>
              </w:rPr>
              <w:t>в:</w:t>
            </w:r>
            <w:r w:rsidRPr="00B56FFC">
              <w:rPr>
                <w:rFonts w:ascii="GHEA Grapalat" w:hAnsi="GHEA Grapalat"/>
                <w:sz w:val="16"/>
                <w:szCs w:val="16"/>
                <w:lang w:val="hy-AM" w:eastAsia="en-US" w:bidi="ar-SA"/>
              </w:rPr>
              <w:t>N 1913-</w:t>
            </w:r>
            <w:r w:rsidRPr="00B56FFC">
              <w:rPr>
                <w:rFonts w:ascii="GHEA Grapalat" w:hAnsi="GHEA Grapalat" w:cs="Sylfaen"/>
                <w:sz w:val="16"/>
                <w:szCs w:val="16"/>
                <w:lang w:val="hy-AM" w:eastAsia="en-US" w:bidi="ar-SA"/>
              </w:rPr>
              <w:t>Н:</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по решению</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одобренный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cs="Arial"/>
                <w:sz w:val="16"/>
                <w:szCs w:val="16"/>
                <w:lang w:val="hy-AM" w:eastAsia="en-US" w:bidi="ar-SA"/>
              </w:rPr>
              <w:t xml:space="preserve"> </w:t>
            </w:r>
            <w:r w:rsidRPr="00B56FFC">
              <w:rPr>
                <w:rFonts w:ascii="GHEA Grapalat" w:hAnsi="GHEA Grapalat" w:cs="Sylfaen"/>
                <w:sz w:val="16"/>
                <w:szCs w:val="16"/>
                <w:lang w:val="hy-AM" w:eastAsia="en-US" w:bidi="ar-SA"/>
              </w:rPr>
              <w:t>Свежий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фрукты</w:t>
            </w:r>
            <w:r w:rsidRPr="00B56FFC">
              <w:rPr>
                <w:rFonts w:ascii="GHEA Grapalat" w:hAnsi="GHEA Grapalat"/>
                <w:sz w:val="16"/>
                <w:szCs w:val="16"/>
                <w:lang w:val="hy-AM" w:eastAsia="en-US" w:bidi="ar-SA"/>
              </w:rPr>
              <w:t>-</w:t>
            </w:r>
            <w:r w:rsidRPr="00B56FFC">
              <w:rPr>
                <w:rFonts w:ascii="GHEA Grapalat" w:hAnsi="GHEA Grapalat" w:cs="Sylfaen"/>
                <w:sz w:val="16"/>
                <w:szCs w:val="16"/>
                <w:lang w:val="hy-AM" w:eastAsia="en-US" w:bidi="ar-SA"/>
              </w:rPr>
              <w:t>овощей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технический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регламента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и:</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Еда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безопасность</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о</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РА:</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закона</w:t>
            </w:r>
            <w:r w:rsidRPr="00B56FFC">
              <w:rPr>
                <w:rFonts w:ascii="GHEA Grapalat" w:hAnsi="GHEA Grapalat"/>
                <w:sz w:val="16"/>
                <w:szCs w:val="16"/>
                <w:lang w:val="hy-AM" w:eastAsia="en-US" w:bidi="ar-SA"/>
              </w:rPr>
              <w:t>9-</w:t>
            </w:r>
            <w:r w:rsidRPr="00B56FFC">
              <w:rPr>
                <w:rFonts w:ascii="GHEA Grapalat" w:hAnsi="GHEA Grapalat" w:cs="Sylfaen"/>
                <w:sz w:val="16"/>
                <w:szCs w:val="16"/>
                <w:lang w:val="hy-AM" w:eastAsia="en-US" w:bidi="ar-SA"/>
              </w:rPr>
              <w:t>й</w:t>
            </w:r>
            <w:r w:rsidRPr="00B56FFC">
              <w:rPr>
                <w:rFonts w:ascii="GHEA Grapalat" w:hAnsi="GHEA Grapalat"/>
                <w:sz w:val="16"/>
                <w:szCs w:val="16"/>
                <w:lang w:val="hy-AM" w:eastAsia="en-US" w:bidi="ar-SA"/>
              </w:rPr>
              <w:t xml:space="preserve"> </w:t>
            </w:r>
            <w:r w:rsidRPr="00B56FFC">
              <w:rPr>
                <w:rFonts w:ascii="GHEA Grapalat" w:hAnsi="GHEA Grapalat" w:cs="Sylfaen"/>
                <w:sz w:val="16"/>
                <w:szCs w:val="16"/>
                <w:lang w:val="hy-AM" w:eastAsia="en-US" w:bidi="ar-SA"/>
              </w:rPr>
              <w:t>статьи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 xml:space="preserve">:  </w:t>
            </w:r>
          </w:p>
        </w:tc>
        <w:tc>
          <w:tcPr>
            <w:tcW w:w="672" w:type="dxa"/>
            <w:shd w:val="clear" w:color="auto" w:fill="auto"/>
          </w:tcPr>
          <w:p w:rsidR="00B56FFC" w:rsidRPr="00B56FFC" w:rsidRDefault="00B56FFC" w:rsidP="00B56FFC">
            <w:pPr>
              <w:jc w:val="center"/>
              <w:rPr>
                <w:rFonts w:ascii="GHEA Grapalat" w:hAnsi="GHEA Grapalat"/>
                <w:sz w:val="20"/>
                <w:lang w:eastAsia="en-US" w:bidi="ar-SA"/>
              </w:rPr>
            </w:pPr>
            <w:r w:rsidRPr="00B56FFC">
              <w:rPr>
                <w:rFonts w:ascii="GHEA Grapalat" w:hAnsi="GHEA Grapalat" w:cs="Sylfaen"/>
                <w:sz w:val="20"/>
                <w:szCs w:val="20"/>
                <w:lang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cs="Calibri"/>
                <w:color w:val="000000"/>
                <w:sz w:val="20"/>
                <w:szCs w:val="20"/>
                <w:lang w:eastAsia="en-US" w:bidi="ar-SA"/>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60000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w:t>
            </w:r>
          </w:p>
        </w:tc>
        <w:tc>
          <w:tcPr>
            <w:tcW w:w="1134" w:type="dxa"/>
            <w:shd w:val="clear" w:color="auto" w:fill="auto"/>
          </w:tcPr>
          <w:p w:rsidR="00B56FFC" w:rsidRPr="00B56FFC" w:rsidRDefault="00B56FFC" w:rsidP="00B56FFC">
            <w:pPr>
              <w:rPr>
                <w:rFonts w:ascii="GHEA Grapalat" w:hAnsi="GHEA Grapalat"/>
                <w:sz w:val="20"/>
                <w:szCs w:val="20"/>
                <w:lang w:val="hy-AM"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200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sidRPr="00B56FFC">
              <w:rPr>
                <w:rFonts w:ascii="GHEA Grapalat" w:hAnsi="GHEA Grapalat"/>
                <w:sz w:val="20"/>
                <w:lang w:eastAsia="en-US" w:bidi="ar-SA"/>
              </w:rPr>
              <w:t>46</w:t>
            </w:r>
          </w:p>
        </w:tc>
        <w:tc>
          <w:tcPr>
            <w:tcW w:w="1260" w:type="dxa"/>
            <w:shd w:val="clear" w:color="auto" w:fill="auto"/>
          </w:tcPr>
          <w:p w:rsidR="00B56FFC" w:rsidRPr="00B56FFC" w:rsidRDefault="00B56FFC" w:rsidP="00B56FFC">
            <w:pPr>
              <w:rPr>
                <w:rFonts w:ascii="GHEA Grapalat" w:hAnsi="GHEA Grapalat"/>
                <w:sz w:val="20"/>
                <w:szCs w:val="20"/>
                <w:lang w:eastAsia="en-US" w:bidi="ar-SA"/>
              </w:rPr>
            </w:pPr>
            <w:r w:rsidRPr="00B56FFC">
              <w:rPr>
                <w:rFonts w:ascii="GHEA Grapalat" w:hAnsi="GHEA Grapalat"/>
                <w:sz w:val="20"/>
                <w:szCs w:val="20"/>
                <w:lang w:eastAsia="en-US" w:bidi="ar-SA"/>
              </w:rPr>
              <w:t>15331170</w:t>
            </w:r>
          </w:p>
        </w:tc>
        <w:tc>
          <w:tcPr>
            <w:tcW w:w="1022" w:type="dxa"/>
            <w:shd w:val="clear" w:color="auto" w:fill="auto"/>
          </w:tcPr>
          <w:p w:rsidR="00B56FFC" w:rsidRPr="00B56FFC" w:rsidRDefault="00B56FFC" w:rsidP="00B56FFC">
            <w:pPr>
              <w:rPr>
                <w:rFonts w:ascii="GHEA Grapalat" w:hAnsi="GHEA Grapalat" w:cs="Sylfaen"/>
                <w:sz w:val="20"/>
                <w:szCs w:val="20"/>
                <w:lang w:eastAsia="en-US" w:bidi="ar-SA"/>
              </w:rPr>
            </w:pPr>
            <w:r w:rsidRPr="00B56FFC">
              <w:rPr>
                <w:rFonts w:ascii="GHEA Grapalat" w:hAnsi="GHEA Grapalat" w:cs="Sylfaen"/>
                <w:sz w:val="20"/>
                <w:szCs w:val="20"/>
                <w:lang w:eastAsia="en-US" w:bidi="ar-SA"/>
              </w:rPr>
              <w:t>Наркоти</w:t>
            </w:r>
            <w:r w:rsidRPr="00B56FFC">
              <w:rPr>
                <w:rFonts w:ascii="GHEA Grapalat" w:hAnsi="GHEA Grapalat" w:cs="Sylfaen"/>
                <w:sz w:val="20"/>
                <w:szCs w:val="20"/>
                <w:lang w:eastAsia="en-US" w:bidi="ar-SA"/>
              </w:rPr>
              <w:lastRenderedPageBreak/>
              <w:t>к</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lastRenderedPageBreak/>
              <w:t xml:space="preserve">РА или </w:t>
            </w:r>
            <w:r w:rsidRPr="00B56FFC">
              <w:rPr>
                <w:rFonts w:ascii="GHEA Grapalat" w:hAnsi="GHEA Grapalat"/>
                <w:sz w:val="20"/>
                <w:lang w:eastAsia="en-US" w:bidi="ar-SA"/>
              </w:rPr>
              <w:lastRenderedPageBreak/>
              <w:t>эквивалент</w:t>
            </w:r>
          </w:p>
        </w:tc>
        <w:tc>
          <w:tcPr>
            <w:tcW w:w="5386" w:type="dxa"/>
            <w:shd w:val="clear" w:color="auto" w:fill="auto"/>
          </w:tcPr>
          <w:p w:rsidR="00B56FFC" w:rsidRPr="00B56FFC" w:rsidRDefault="00B56FFC" w:rsidP="00B56FFC">
            <w:pPr>
              <w:rPr>
                <w:rFonts w:ascii="GHEA Grapalat" w:hAnsi="GHEA Grapalat" w:cs="Sylfaen"/>
                <w:color w:val="000000"/>
                <w:sz w:val="18"/>
                <w:szCs w:val="18"/>
                <w:lang w:val="hy-AM" w:eastAsia="en-US" w:bidi="ar-SA"/>
              </w:rPr>
            </w:pPr>
            <w:r w:rsidRPr="00B56FFC">
              <w:rPr>
                <w:rFonts w:ascii="GHEA Grapalat" w:hAnsi="GHEA Grapalat" w:cs="Sylfaen"/>
                <w:color w:val="000000"/>
                <w:sz w:val="18"/>
                <w:szCs w:val="18"/>
                <w:lang w:val="hy-AM" w:eastAsia="en-US" w:bidi="ar-SA"/>
              </w:rPr>
              <w:lastRenderedPageBreak/>
              <w:t xml:space="preserve">ГОСТ 34325-2017 или аналог, сладкая /красновато-зеленая/, </w:t>
            </w:r>
            <w:r w:rsidRPr="00B56FFC">
              <w:rPr>
                <w:rFonts w:ascii="GHEA Grapalat" w:hAnsi="GHEA Grapalat" w:cs="Sylfaen"/>
                <w:color w:val="000000"/>
                <w:sz w:val="18"/>
                <w:szCs w:val="18"/>
                <w:lang w:val="hy-AM" w:eastAsia="en-US" w:bidi="ar-SA"/>
              </w:rPr>
              <w:lastRenderedPageBreak/>
              <w:t xml:space="preserve">отборного сорта, свежая, длина 10-12см, диаметр в самом широком месте 6-7см, коническая, с короткой плодоножкой, без внешних и внутренних повреждений. Статья 9 Закона РА «О свежих фруктах и </w:t>
            </w:r>
            <w:r w:rsidRPr="00B56FFC">
              <w:rPr>
                <w:rFonts w:ascii="Cambria Math" w:hAnsi="Cambria Math" w:cs="Cambria Math"/>
                <w:color w:val="000000"/>
                <w:sz w:val="18"/>
                <w:szCs w:val="18"/>
                <w:lang w:val="hy-AM" w:eastAsia="en-US" w:bidi="ar-SA"/>
              </w:rPr>
              <w:t>​​</w:t>
            </w:r>
            <w:r w:rsidRPr="00B56FFC">
              <w:rPr>
                <w:rFonts w:ascii="GHEA Grapalat" w:hAnsi="GHEA Grapalat" w:cs="GHEA Grapalat"/>
                <w:color w:val="000000"/>
                <w:sz w:val="18"/>
                <w:szCs w:val="18"/>
                <w:lang w:val="hy-AM" w:eastAsia="en-US" w:bidi="ar-SA"/>
              </w:rPr>
              <w:t>овощах</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и</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безопасности</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пищевых</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продуктов»</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утвержденного</w:t>
            </w:r>
            <w:r w:rsidRPr="00B56FFC">
              <w:rPr>
                <w:rFonts w:ascii="GHEA Grapalat" w:hAnsi="GHEA Grapalat" w:cs="Sylfaen"/>
                <w:color w:val="000000"/>
                <w:sz w:val="18"/>
                <w:szCs w:val="18"/>
                <w:lang w:val="hy-AM" w:eastAsia="en-US" w:bidi="ar-SA"/>
              </w:rPr>
              <w:t xml:space="preserve"> </w:t>
            </w:r>
            <w:r w:rsidRPr="00B56FFC">
              <w:rPr>
                <w:rFonts w:ascii="GHEA Grapalat" w:hAnsi="GHEA Grapalat" w:cs="GHEA Grapalat"/>
                <w:color w:val="000000"/>
                <w:sz w:val="18"/>
                <w:szCs w:val="18"/>
                <w:lang w:val="hy-AM" w:eastAsia="en-US" w:bidi="ar-SA"/>
              </w:rPr>
              <w:t>постанов</w:t>
            </w:r>
            <w:r w:rsidRPr="00B56FFC">
              <w:rPr>
                <w:rFonts w:ascii="GHEA Grapalat" w:hAnsi="GHEA Grapalat" w:cs="Sylfaen"/>
                <w:color w:val="000000"/>
                <w:sz w:val="18"/>
                <w:szCs w:val="18"/>
                <w:lang w:val="hy-AM" w:eastAsia="en-US" w:bidi="ar-SA"/>
              </w:rPr>
              <w:t>лением № 1913 от 21 декабря. В случае несоответствия техническим характеристикам или условиям поставок продуктов питания устанавливается срок устранения 1 дней. В случае несоответствия техническим характеристикам или условиям поставки в случае поставки продуктов питания срок устранения несоответствия устанавливается в течение 1 дня.</w:t>
            </w:r>
          </w:p>
        </w:tc>
        <w:tc>
          <w:tcPr>
            <w:tcW w:w="672" w:type="dxa"/>
            <w:shd w:val="clear" w:color="auto" w:fill="auto"/>
          </w:tcPr>
          <w:p w:rsidR="00B56FFC" w:rsidRPr="00B56FFC" w:rsidRDefault="00B56FFC" w:rsidP="00B56FFC">
            <w:pPr>
              <w:jc w:val="center"/>
              <w:rPr>
                <w:rFonts w:ascii="GHEA Grapalat" w:hAnsi="GHEA Grapalat" w:cs="Sylfaen"/>
                <w:sz w:val="20"/>
                <w:szCs w:val="20"/>
                <w:lang w:eastAsia="en-US" w:bidi="ar-SA"/>
              </w:rPr>
            </w:pPr>
            <w:r w:rsidRPr="00B56FFC">
              <w:rPr>
                <w:rFonts w:ascii="GHEA Grapalat" w:hAnsi="GHEA Grapalat" w:cs="Sylfaen"/>
                <w:sz w:val="20"/>
                <w:szCs w:val="20"/>
                <w:lang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cs="Calibri"/>
                <w:color w:val="000000"/>
                <w:sz w:val="20"/>
                <w:szCs w:val="20"/>
                <w:lang w:eastAsia="en-US" w:bidi="ar-SA"/>
              </w:rPr>
            </w:pPr>
            <w:r w:rsidRPr="00B56FFC">
              <w:rPr>
                <w:rFonts w:ascii="GHEA Grapalat" w:hAnsi="GHEA Grapalat" w:cs="Calibri"/>
                <w:color w:val="000000"/>
                <w:sz w:val="20"/>
                <w:szCs w:val="20"/>
                <w:lang w:eastAsia="en-US" w:bidi="ar-SA"/>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t>100</w:t>
            </w:r>
          </w:p>
        </w:tc>
        <w:tc>
          <w:tcPr>
            <w:tcW w:w="1134" w:type="dxa"/>
            <w:shd w:val="clear" w:color="auto" w:fill="auto"/>
          </w:tcPr>
          <w:p w:rsidR="00B56FFC" w:rsidRPr="00B56FFC" w:rsidRDefault="00B56FFC" w:rsidP="00B56FFC">
            <w:pPr>
              <w:rPr>
                <w:rFonts w:ascii="Sylfaen" w:hAnsi="Sylfaen"/>
                <w:sz w:val="20"/>
                <w:szCs w:val="20"/>
                <w:lang w:val="hy-AM" w:eastAsia="en-US" w:bidi="ar-SA"/>
              </w:rPr>
            </w:pPr>
            <w:r w:rsidRPr="00B56FFC">
              <w:rPr>
                <w:rFonts w:ascii="Sylfaen" w:hAnsi="Sylfaen"/>
                <w:sz w:val="20"/>
                <w:szCs w:val="20"/>
                <w:lang w:val="hy-AM" w:eastAsia="en-US" w:bidi="ar-SA"/>
              </w:rPr>
              <w:t xml:space="preserve">в. Аралес </w:t>
            </w:r>
            <w:r w:rsidRPr="00B56FFC">
              <w:rPr>
                <w:rFonts w:ascii="Sylfaen" w:hAnsi="Sylfaen"/>
                <w:sz w:val="20"/>
                <w:szCs w:val="20"/>
                <w:lang w:val="hy-AM" w:eastAsia="en-US" w:bidi="ar-SA"/>
              </w:rPr>
              <w:lastRenderedPageBreak/>
              <w:t>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cs="Calibri"/>
                <w:color w:val="000000"/>
                <w:sz w:val="16"/>
                <w:szCs w:val="16"/>
                <w:lang w:eastAsia="en-US" w:bidi="ar-SA"/>
              </w:rPr>
            </w:pPr>
            <w:r w:rsidRPr="00B56FFC">
              <w:rPr>
                <w:rFonts w:ascii="GHEA Grapalat" w:hAnsi="GHEA Grapalat" w:cs="Calibri"/>
                <w:color w:val="000000"/>
                <w:sz w:val="16"/>
                <w:szCs w:val="16"/>
                <w:lang w:eastAsia="en-US" w:bidi="ar-SA"/>
              </w:rPr>
              <w:lastRenderedPageBreak/>
              <w:t>100</w:t>
            </w:r>
          </w:p>
        </w:tc>
        <w:tc>
          <w:tcPr>
            <w:tcW w:w="1183" w:type="dxa"/>
            <w:shd w:val="clear" w:color="auto" w:fill="auto"/>
          </w:tcPr>
          <w:p w:rsidR="00B56FFC" w:rsidRPr="00B56FFC" w:rsidRDefault="00B56FFC" w:rsidP="00B56FFC">
            <w:pPr>
              <w:rPr>
                <w:rFonts w:ascii="GHEA Grapalat" w:hAnsi="GHEA Grapalat" w:cs="Sylfaen"/>
                <w:sz w:val="16"/>
                <w:szCs w:val="16"/>
                <w:lang w:val="hy-AM" w:eastAsia="en-US" w:bidi="ar-SA"/>
              </w:rPr>
            </w:pPr>
            <w:r w:rsidRPr="00B56FFC">
              <w:rPr>
                <w:rFonts w:ascii="GHEA Grapalat" w:hAnsi="GHEA Grapalat" w:cs="Sylfaen"/>
                <w:sz w:val="16"/>
                <w:szCs w:val="16"/>
                <w:lang w:val="hy-AM" w:eastAsia="en-US" w:bidi="ar-SA"/>
              </w:rPr>
              <w:t xml:space="preserve">После </w:t>
            </w:r>
            <w:r w:rsidRPr="00B56FFC">
              <w:rPr>
                <w:rFonts w:ascii="GHEA Grapalat" w:hAnsi="GHEA Grapalat" w:cs="Sylfaen"/>
                <w:sz w:val="16"/>
                <w:szCs w:val="16"/>
                <w:lang w:val="hy-AM" w:eastAsia="en-US" w:bidi="ar-SA"/>
              </w:rPr>
              <w:lastRenderedPageBreak/>
              <w:t>вступления договора в силу до последнего рабочего дня, установленного на декабрь месяц в детском саду 2025 года включительно.</w:t>
            </w:r>
          </w:p>
        </w:tc>
      </w:tr>
      <w:tr w:rsidR="00B56FFC" w:rsidRPr="00B56FFC" w:rsidTr="00B56FFC">
        <w:trPr>
          <w:trHeight w:val="153"/>
        </w:trPr>
        <w:tc>
          <w:tcPr>
            <w:tcW w:w="837" w:type="dxa"/>
            <w:shd w:val="clear" w:color="auto" w:fill="auto"/>
          </w:tcPr>
          <w:p w:rsidR="00B56FFC" w:rsidRPr="00B56FFC" w:rsidRDefault="00B56FFC" w:rsidP="00B56FFC">
            <w:pPr>
              <w:ind w:left="360"/>
              <w:rPr>
                <w:rFonts w:ascii="GHEA Grapalat" w:hAnsi="GHEA Grapalat"/>
                <w:sz w:val="20"/>
                <w:lang w:eastAsia="en-US" w:bidi="ar-SA"/>
              </w:rPr>
            </w:pPr>
            <w:r>
              <w:rPr>
                <w:rFonts w:ascii="GHEA Grapalat" w:hAnsi="GHEA Grapalat"/>
                <w:sz w:val="20"/>
                <w:lang w:eastAsia="en-US" w:bidi="ar-SA"/>
              </w:rPr>
              <w:lastRenderedPageBreak/>
              <w:t>54</w:t>
            </w:r>
          </w:p>
        </w:tc>
        <w:tc>
          <w:tcPr>
            <w:tcW w:w="1260"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olor w:val="000000"/>
                <w:sz w:val="20"/>
                <w:szCs w:val="20"/>
                <w:lang w:val="en-US" w:eastAsia="en-US" w:bidi="ar-SA"/>
              </w:rPr>
              <w:t>15842100</w:t>
            </w:r>
          </w:p>
          <w:p w:rsidR="00B56FFC" w:rsidRPr="00B56FFC" w:rsidRDefault="00B56FFC" w:rsidP="00B56FFC">
            <w:pPr>
              <w:rPr>
                <w:rFonts w:ascii="GHEA Grapalat" w:hAnsi="GHEA Grapalat"/>
                <w:sz w:val="20"/>
                <w:lang w:val="hy-AM" w:eastAsia="en-US" w:bidi="ar-SA"/>
              </w:rPr>
            </w:pPr>
          </w:p>
        </w:tc>
        <w:tc>
          <w:tcPr>
            <w:tcW w:w="1022"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sz w:val="20"/>
                <w:szCs w:val="20"/>
                <w:lang w:val="en-US" w:eastAsia="en-US" w:bidi="ar-SA"/>
              </w:rPr>
              <w:t>Шоколад</w:t>
            </w:r>
            <w:r w:rsidRPr="00B56FFC">
              <w:rPr>
                <w:rFonts w:ascii="GHEA Grapalat" w:hAnsi="GHEA Grapalat"/>
                <w:sz w:val="20"/>
                <w:szCs w:val="20"/>
                <w:lang w:val="en-US" w:eastAsia="en-US" w:bidi="ar-SA"/>
              </w:rPr>
              <w:t>/</w:t>
            </w:r>
            <w:r w:rsidRPr="00B56FFC">
              <w:rPr>
                <w:rFonts w:ascii="GHEA Grapalat" w:hAnsi="GHEA Grapalat" w:cs="Sylfaen"/>
                <w:sz w:val="20"/>
                <w:szCs w:val="20"/>
                <w:lang w:val="en-US" w:eastAsia="en-US" w:bidi="ar-SA"/>
              </w:rPr>
              <w:t>шоколад</w:t>
            </w:r>
            <w:r w:rsidRPr="00B56FFC">
              <w:rPr>
                <w:rFonts w:ascii="GHEA Grapalat" w:hAnsi="GHEA Grapalat"/>
                <w:sz w:val="20"/>
                <w:szCs w:val="20"/>
                <w:lang w:val="en-US" w:eastAsia="en-US" w:bidi="ar-SA"/>
              </w:rPr>
              <w:t xml:space="preserve"> </w:t>
            </w:r>
            <w:r w:rsidRPr="00B56FFC">
              <w:rPr>
                <w:rFonts w:ascii="GHEA Grapalat" w:hAnsi="GHEA Grapalat" w:cs="Sylfaen"/>
                <w:sz w:val="20"/>
                <w:szCs w:val="20"/>
                <w:lang w:val="en-US" w:eastAsia="en-US" w:bidi="ar-SA"/>
              </w:rPr>
              <w:t>продукт</w:t>
            </w:r>
            <w:r w:rsidRPr="00B56FFC">
              <w:rPr>
                <w:rFonts w:ascii="GHEA Grapalat" w:hAnsi="GHEA Grapalat"/>
                <w:sz w:val="20"/>
                <w:szCs w:val="20"/>
                <w:lang w:val="en-US" w:eastAsia="en-US" w:bidi="ar-SA"/>
              </w:rPr>
              <w:t>/</w:t>
            </w:r>
          </w:p>
        </w:tc>
        <w:tc>
          <w:tcPr>
            <w:tcW w:w="127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sz w:val="20"/>
                <w:lang w:eastAsia="en-US" w:bidi="ar-SA"/>
              </w:rPr>
              <w:t>РА или эквивалент</w:t>
            </w:r>
          </w:p>
        </w:tc>
        <w:tc>
          <w:tcPr>
            <w:tcW w:w="5386" w:type="dxa"/>
            <w:shd w:val="clear" w:color="auto" w:fill="auto"/>
          </w:tcPr>
          <w:p w:rsidR="00B56FFC" w:rsidRPr="00B56FFC" w:rsidRDefault="00B56FFC" w:rsidP="00B56FFC">
            <w:pPr>
              <w:rPr>
                <w:rFonts w:ascii="GHEA Grapalat" w:hAnsi="GHEA Grapalat"/>
                <w:sz w:val="20"/>
                <w:lang w:val="hy-AM" w:eastAsia="en-US" w:bidi="ar-SA"/>
              </w:rPr>
            </w:pPr>
            <w:r w:rsidRPr="00B56FFC">
              <w:rPr>
                <w:rFonts w:ascii="GHEA Grapalat" w:hAnsi="GHEA Grapalat" w:cs="Sylfaen"/>
                <w:color w:val="000000"/>
                <w:sz w:val="18"/>
                <w:szCs w:val="18"/>
                <w:lang w:val="hy-AM" w:eastAsia="en-US" w:bidi="ar-SA"/>
              </w:rPr>
              <w:t>Шоколад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вставить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Ингредиенты: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Сахар</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овощной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масло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фундук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молока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пыль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какао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пыль</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килокалория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100</w:t>
            </w:r>
            <w:r w:rsidRPr="00B56FFC">
              <w:rPr>
                <w:rFonts w:ascii="GHEA Grapalat" w:hAnsi="GHEA Grapalat" w:cs="Sylfaen"/>
                <w:color w:val="000000"/>
                <w:sz w:val="18"/>
                <w:szCs w:val="18"/>
                <w:lang w:val="hy-AM" w:eastAsia="en-US" w:bidi="ar-SA"/>
              </w:rPr>
              <w:t>письмо</w:t>
            </w:r>
            <w:r w:rsidRPr="00B56FFC">
              <w:rPr>
                <w:rFonts w:ascii="GHEA Grapalat" w:hAnsi="GHEA Grapalat"/>
                <w:color w:val="000000"/>
                <w:sz w:val="18"/>
                <w:szCs w:val="18"/>
                <w:lang w:val="hy-AM" w:eastAsia="en-US" w:bidi="ar-SA"/>
              </w:rPr>
              <w:t>/ 539 г</w:t>
            </w:r>
            <w:r w:rsidRPr="00B56FFC">
              <w:rPr>
                <w:rFonts w:ascii="GHEA Grapalat" w:hAnsi="GHEA Grapalat" w:cs="Sylfaen"/>
                <w:color w:val="000000"/>
                <w:sz w:val="18"/>
                <w:szCs w:val="18"/>
                <w:lang w:val="hy-AM" w:eastAsia="en-US" w:bidi="ar-SA"/>
              </w:rPr>
              <w:t>Белок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100</w:t>
            </w:r>
            <w:r w:rsidRPr="00B56FFC">
              <w:rPr>
                <w:rFonts w:ascii="GHEA Grapalat" w:hAnsi="GHEA Grapalat" w:cs="Sylfaen"/>
                <w:color w:val="000000"/>
                <w:sz w:val="18"/>
                <w:szCs w:val="18"/>
                <w:lang w:val="hy-AM" w:eastAsia="en-US" w:bidi="ar-SA"/>
              </w:rPr>
              <w:t>письмо</w:t>
            </w:r>
            <w:r w:rsidRPr="00B56FFC">
              <w:rPr>
                <w:rFonts w:ascii="GHEA Grapalat" w:hAnsi="GHEA Grapalat"/>
                <w:color w:val="000000"/>
                <w:sz w:val="18"/>
                <w:szCs w:val="18"/>
                <w:lang w:val="hy-AM" w:eastAsia="en-US" w:bidi="ar-SA"/>
              </w:rPr>
              <w:t>/6,3 г</w:t>
            </w:r>
            <w:r w:rsidRPr="00B56FFC">
              <w:rPr>
                <w:rFonts w:ascii="GHEA Grapalat" w:hAnsi="GHEA Grapalat" w:cs="Sylfaen"/>
                <w:color w:val="000000"/>
                <w:sz w:val="18"/>
                <w:szCs w:val="18"/>
                <w:lang w:val="hy-AM" w:eastAsia="en-US" w:bidi="ar-SA"/>
              </w:rPr>
              <w:t>Жиры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100</w:t>
            </w:r>
            <w:r w:rsidRPr="00B56FFC">
              <w:rPr>
                <w:rFonts w:ascii="GHEA Grapalat" w:hAnsi="GHEA Grapalat" w:cs="Sylfaen"/>
                <w:color w:val="000000"/>
                <w:sz w:val="18"/>
                <w:szCs w:val="18"/>
                <w:lang w:val="hy-AM" w:eastAsia="en-US" w:bidi="ar-SA"/>
              </w:rPr>
              <w:t>письмо</w:t>
            </w:r>
            <w:r w:rsidRPr="00B56FFC">
              <w:rPr>
                <w:rFonts w:ascii="GHEA Grapalat" w:hAnsi="GHEA Grapalat"/>
                <w:color w:val="000000"/>
                <w:sz w:val="18"/>
                <w:szCs w:val="18"/>
                <w:lang w:val="hy-AM" w:eastAsia="en-US" w:bidi="ar-SA"/>
              </w:rPr>
              <w:t>/30,9 г</w:t>
            </w:r>
            <w:r w:rsidRPr="00B56FFC">
              <w:rPr>
                <w:rFonts w:ascii="GHEA Grapalat" w:hAnsi="GHEA Grapalat" w:cs="Sylfaen"/>
                <w:color w:val="000000"/>
                <w:sz w:val="18"/>
                <w:szCs w:val="18"/>
                <w:lang w:val="hy-AM" w:eastAsia="en-US" w:bidi="ar-SA"/>
              </w:rPr>
              <w:t>Углеводы</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по меньшей мере</w:t>
            </w:r>
            <w:r w:rsidRPr="00B56FFC">
              <w:rPr>
                <w:rFonts w:ascii="GHEA Grapalat" w:hAnsi="GHEA Grapalat"/>
                <w:color w:val="000000"/>
                <w:sz w:val="18"/>
                <w:szCs w:val="18"/>
                <w:lang w:val="hy-AM" w:eastAsia="en-US" w:bidi="ar-SA"/>
              </w:rPr>
              <w:t>100</w:t>
            </w:r>
            <w:r w:rsidRPr="00B56FFC">
              <w:rPr>
                <w:rFonts w:ascii="GHEA Grapalat" w:hAnsi="GHEA Grapalat" w:cs="Sylfaen"/>
                <w:color w:val="000000"/>
                <w:sz w:val="18"/>
                <w:szCs w:val="18"/>
                <w:lang w:val="hy-AM" w:eastAsia="en-US" w:bidi="ar-SA"/>
              </w:rPr>
              <w:t>с:</w:t>
            </w:r>
            <w:r w:rsidRPr="00B56FFC">
              <w:rPr>
                <w:rFonts w:ascii="GHEA Grapalat" w:hAnsi="GHEA Grapalat"/>
                <w:color w:val="000000"/>
                <w:sz w:val="18"/>
                <w:szCs w:val="18"/>
                <w:lang w:val="hy-AM" w:eastAsia="en-US" w:bidi="ar-SA"/>
              </w:rPr>
              <w:t>/57,5 г.</w:t>
            </w:r>
            <w:r w:rsidRPr="00B56FFC">
              <w:rPr>
                <w:rFonts w:ascii="GHEA Grapalat" w:hAnsi="GHEA Grapalat" w:cs="Sylfaen"/>
                <w:b/>
                <w:color w:val="000000"/>
                <w:sz w:val="18"/>
                <w:szCs w:val="18"/>
                <w:lang w:val="hy-AM" w:eastAsia="en-US" w:bidi="ar-SA"/>
              </w:rPr>
              <w:t>Упаковка:</w:t>
            </w:r>
            <w:r w:rsidRPr="00B56FFC">
              <w:rPr>
                <w:rFonts w:ascii="GHEA Grapalat" w:hAnsi="GHEA Grapalat"/>
                <w:b/>
                <w:color w:val="000000"/>
                <w:sz w:val="18"/>
                <w:szCs w:val="18"/>
                <w:lang w:val="hy-AM" w:eastAsia="en-US" w:bidi="ar-SA"/>
              </w:rPr>
              <w:t>200-250 г</w:t>
            </w:r>
            <w:r w:rsidRPr="00B56FFC">
              <w:rPr>
                <w:rFonts w:ascii="GHEA Grapalat" w:hAnsi="GHEA Grapalat" w:cs="Sylfaen"/>
                <w:b/>
                <w:color w:val="000000"/>
                <w:sz w:val="18"/>
                <w:szCs w:val="18"/>
                <w:lang w:val="hy-AM" w:eastAsia="en-US" w:bidi="ar-SA"/>
              </w:rPr>
              <w:t>стекло</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или</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другой</w:t>
            </w:r>
            <w:r w:rsidRPr="00B56FFC">
              <w:rPr>
                <w:rFonts w:ascii="GHEA Grapalat" w:hAnsi="GHEA Grapalat"/>
                <w:b/>
                <w:color w:val="000000"/>
                <w:sz w:val="18"/>
                <w:szCs w:val="18"/>
                <w:lang w:val="hy-AM" w:eastAsia="en-US" w:bidi="ar-SA"/>
              </w:rPr>
              <w:t xml:space="preserve"> </w:t>
            </w:r>
            <w:r w:rsidRPr="00B56FFC">
              <w:rPr>
                <w:rFonts w:ascii="GHEA Grapalat" w:hAnsi="GHEA Grapalat" w:cs="Sylfaen"/>
                <w:b/>
                <w:color w:val="000000"/>
                <w:sz w:val="18"/>
                <w:szCs w:val="18"/>
                <w:lang w:val="hy-AM" w:eastAsia="en-US" w:bidi="ar-SA"/>
              </w:rPr>
              <w:t>с контейнерами</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Право на участие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период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данный момент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нет</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меньше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чем</w:t>
            </w:r>
            <w:r w:rsidRPr="00B56FFC">
              <w:rPr>
                <w:rFonts w:ascii="GHEA Grapalat" w:hAnsi="GHEA Grapalat"/>
                <w:color w:val="000000"/>
                <w:sz w:val="18"/>
                <w:szCs w:val="18"/>
                <w:lang w:val="hy-AM" w:eastAsia="en-US" w:bidi="ar-SA"/>
              </w:rPr>
              <w:t>70%.</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упаковка</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идентификация: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 соответствии с</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880</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N 021/2011),</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декабрь</w:t>
            </w:r>
            <w:r w:rsidRPr="00B56FFC">
              <w:rPr>
                <w:rFonts w:ascii="GHEA Grapalat" w:hAnsi="GHEA Grapalat"/>
                <w:color w:val="000000"/>
                <w:sz w:val="18"/>
                <w:szCs w:val="18"/>
                <w:lang w:val="hy-AM" w:eastAsia="en-US" w:bidi="ar-SA"/>
              </w:rPr>
              <w:t>9-</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881:</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этого</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маркировка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частично</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N 022/2011),</w:t>
            </w:r>
            <w:r w:rsidRPr="00B56FFC">
              <w:rPr>
                <w:rFonts w:ascii="GHEA Grapalat" w:hAnsi="GHEA Grapalat" w:cs="Sylfaen"/>
                <w:color w:val="000000"/>
                <w:sz w:val="18"/>
                <w:szCs w:val="18"/>
                <w:lang w:val="hy-AM" w:eastAsia="en-US" w:bidi="ar-SA"/>
              </w:rPr>
              <w:t>Евразийский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экономический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совет</w:t>
            </w:r>
            <w:r w:rsidRPr="00B56FFC">
              <w:rPr>
                <w:rFonts w:ascii="GHEA Grapalat" w:hAnsi="GHEA Grapalat"/>
                <w:color w:val="000000"/>
                <w:sz w:val="18"/>
                <w:szCs w:val="18"/>
                <w:lang w:val="hy-AM" w:eastAsia="en-US" w:bidi="ar-SA"/>
              </w:rPr>
              <w:t>2012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Июль</w:t>
            </w:r>
            <w:r w:rsidRPr="00B56FFC">
              <w:rPr>
                <w:rFonts w:ascii="GHEA Grapalat" w:hAnsi="GHEA Grapalat"/>
                <w:color w:val="000000"/>
                <w:sz w:val="18"/>
                <w:szCs w:val="18"/>
                <w:lang w:val="hy-AM" w:eastAsia="en-US" w:bidi="ar-SA"/>
              </w:rPr>
              <w:t>20-</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58</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одобренный</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Пищевая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добавок</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ароматизаторов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технологический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вспомогательный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средства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презентабельный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требования</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29/2012),</w:t>
            </w:r>
            <w:r w:rsidRPr="00B56FFC">
              <w:rPr>
                <w:rFonts w:ascii="GHEA Grapalat" w:hAnsi="GHEA Grapalat" w:cs="Sylfaen"/>
                <w:color w:val="000000"/>
                <w:sz w:val="18"/>
                <w:szCs w:val="18"/>
                <w:lang w:val="hy-AM" w:eastAsia="en-US" w:bidi="ar-SA"/>
              </w:rPr>
              <w:t>Таможня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союз</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комиссии</w:t>
            </w:r>
            <w:r w:rsidRPr="00B56FFC">
              <w:rPr>
                <w:rFonts w:ascii="GHEA Grapalat" w:hAnsi="GHEA Grapalat"/>
                <w:color w:val="000000"/>
                <w:sz w:val="18"/>
                <w:szCs w:val="18"/>
                <w:lang w:val="hy-AM" w:eastAsia="en-US" w:bidi="ar-SA"/>
              </w:rPr>
              <w:t>2011 год</w:t>
            </w:r>
            <w:r w:rsidRPr="00B56FFC">
              <w:rPr>
                <w:rFonts w:ascii="GHEA Grapalat" w:hAnsi="GHEA Grapalat" w:cs="Sylfaen"/>
                <w:color w:val="000000"/>
                <w:sz w:val="18"/>
                <w:szCs w:val="18"/>
                <w:lang w:val="hy-AM" w:eastAsia="en-US" w:bidi="ar-SA"/>
              </w:rPr>
              <w:t>год</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Август</w:t>
            </w:r>
            <w:r w:rsidRPr="00B56FFC">
              <w:rPr>
                <w:rFonts w:ascii="GHEA Grapalat" w:hAnsi="GHEA Grapalat"/>
                <w:color w:val="000000"/>
                <w:sz w:val="18"/>
                <w:szCs w:val="18"/>
                <w:lang w:val="hy-AM" w:eastAsia="en-US" w:bidi="ar-SA"/>
              </w:rPr>
              <w:t>16-</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число</w:t>
            </w:r>
            <w:r w:rsidRPr="00B56FFC">
              <w:rPr>
                <w:rFonts w:ascii="GHEA Grapalat" w:hAnsi="GHEA Grapalat"/>
                <w:color w:val="000000"/>
                <w:sz w:val="18"/>
                <w:szCs w:val="18"/>
                <w:lang w:val="hy-AM" w:eastAsia="en-US" w:bidi="ar-SA"/>
              </w:rPr>
              <w:t>769:</w:t>
            </w:r>
            <w:r w:rsidRPr="00B56FFC">
              <w:rPr>
                <w:rFonts w:ascii="GHEA Grapalat" w:hAnsi="GHEA Grapalat" w:cs="Sylfaen"/>
                <w:color w:val="000000"/>
                <w:sz w:val="18"/>
                <w:szCs w:val="18"/>
                <w:lang w:val="hy-AM" w:eastAsia="en-US" w:bidi="ar-SA"/>
              </w:rPr>
              <w:t>по решению</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принял</w:t>
            </w:r>
            <w:r w:rsidRPr="00B56FFC">
              <w:rPr>
                <w:rFonts w:ascii="GHEA Grapalat" w:hAnsi="GHEA Grapalat"/>
                <w:color w:val="000000"/>
                <w:sz w:val="18"/>
                <w:szCs w:val="18"/>
                <w:lang w:val="hy-AM" w:eastAsia="en-US" w:bidi="ar-SA"/>
              </w:rPr>
              <w:t xml:space="preserve"> </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упаковки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w:t>
            </w:r>
            <w:r w:rsidRPr="00B56FFC">
              <w:rPr>
                <w:rFonts w:ascii="GHEA Grapalat" w:hAnsi="GHEA Grapalat"/>
                <w:color w:val="000000"/>
                <w:sz w:val="18"/>
                <w:szCs w:val="18"/>
                <w:lang w:val="hy-AM" w:eastAsia="en-US" w:bidi="ar-SA"/>
              </w:rPr>
              <w:t>(</w:t>
            </w:r>
            <w:r w:rsidRPr="00B56FFC">
              <w:rPr>
                <w:rFonts w:ascii="GHEA Grapalat" w:hAnsi="GHEA Grapalat" w:cs="Sylfaen"/>
                <w:color w:val="000000"/>
                <w:sz w:val="18"/>
                <w:szCs w:val="18"/>
                <w:lang w:val="hy-AM" w:eastAsia="en-US" w:bidi="ar-SA"/>
              </w:rPr>
              <w:t>ММ:</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ТК:</w:t>
            </w:r>
            <w:r w:rsidRPr="00B56FFC">
              <w:rPr>
                <w:rFonts w:ascii="GHEA Grapalat" w:hAnsi="GHEA Grapalat"/>
                <w:color w:val="000000"/>
                <w:sz w:val="18"/>
                <w:szCs w:val="18"/>
                <w:lang w:val="hy-AM" w:eastAsia="en-US" w:bidi="ar-SA"/>
              </w:rPr>
              <w:t>005/2011)</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правила</w:t>
            </w:r>
            <w:r w:rsidRPr="00B56FFC">
              <w:rPr>
                <w:rFonts w:ascii="GHEA Grapalat" w:hAnsi="GHEA Grapalat"/>
                <w:color w:val="000000"/>
                <w:sz w:val="18"/>
                <w:szCs w:val="18"/>
                <w:lang w:val="hy-AM" w:eastAsia="en-US" w:bidi="ar-SA"/>
              </w:rPr>
              <w:t>,</w:t>
            </w:r>
            <w:r w:rsidRPr="00B56FFC">
              <w:rPr>
                <w:rFonts w:ascii="GHEA Grapalat" w:hAnsi="GHEA Grapalat" w:cs="Arial AM"/>
                <w:color w:val="000000"/>
                <w:sz w:val="18"/>
                <w:szCs w:val="18"/>
                <w:lang w:val="hy-AM" w:eastAsia="en-US" w:bidi="ar-SA"/>
              </w:rPr>
              <w:t>"</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безопасность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о</w:t>
            </w:r>
            <w:r w:rsidRPr="00B56FFC">
              <w:rPr>
                <w:rFonts w:ascii="GHEA Grapalat" w:hAnsi="GHEA Grapalat" w:cs="Arial AM"/>
                <w:color w:val="000000"/>
                <w:sz w:val="18"/>
                <w:szCs w:val="18"/>
                <w:lang w:val="hy-AM" w:eastAsia="en-US" w:bidi="ar-SA"/>
              </w:rPr>
              <w:t xml:space="preserve"> </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РА: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закона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Ярлык: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читаемый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Еда</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технический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согласно спецификации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или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предложения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условия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в:</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приложение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прийти</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случай</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непоследовательность</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исправление</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срок:</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t>является</w:t>
            </w:r>
            <w:r w:rsidRPr="00B56FFC">
              <w:rPr>
                <w:rFonts w:ascii="GHEA Grapalat" w:hAnsi="GHEA Grapalat"/>
                <w:color w:val="000000"/>
                <w:sz w:val="18"/>
                <w:szCs w:val="18"/>
                <w:lang w:val="hy-AM" w:eastAsia="en-US" w:bidi="ar-SA"/>
              </w:rPr>
              <w:t xml:space="preserve"> </w:t>
            </w:r>
            <w:r w:rsidRPr="00B56FFC">
              <w:rPr>
                <w:rFonts w:ascii="GHEA Grapalat" w:hAnsi="GHEA Grapalat" w:cs="Sylfaen"/>
                <w:color w:val="000000"/>
                <w:sz w:val="18"/>
                <w:szCs w:val="18"/>
                <w:lang w:val="hy-AM" w:eastAsia="en-US" w:bidi="ar-SA"/>
              </w:rPr>
              <w:lastRenderedPageBreak/>
              <w:t>определенный</w:t>
            </w:r>
            <w:r w:rsidRPr="00B56FFC">
              <w:rPr>
                <w:rFonts w:ascii="GHEA Grapalat" w:hAnsi="GHEA Grapalat"/>
                <w:color w:val="000000"/>
                <w:sz w:val="18"/>
                <w:szCs w:val="18"/>
                <w:lang w:val="hy-AM" w:eastAsia="en-US" w:bidi="ar-SA"/>
              </w:rPr>
              <w:t>1:</w:t>
            </w:r>
            <w:r w:rsidRPr="00B56FFC">
              <w:rPr>
                <w:rFonts w:ascii="GHEA Grapalat" w:hAnsi="GHEA Grapalat" w:cs="Sylfaen"/>
                <w:color w:val="000000"/>
                <w:sz w:val="18"/>
                <w:szCs w:val="18"/>
                <w:lang w:val="hy-AM" w:eastAsia="en-US" w:bidi="ar-SA"/>
              </w:rPr>
              <w:t>день</w:t>
            </w:r>
            <w:r w:rsidRPr="00B56FFC">
              <w:rPr>
                <w:rFonts w:ascii="GHEA Grapalat" w:hAnsi="GHEA Grapalat"/>
                <w:color w:val="000000"/>
                <w:sz w:val="18"/>
                <w:szCs w:val="18"/>
                <w:lang w:val="hy-AM" w:eastAsia="en-US" w:bidi="ar-SA"/>
              </w:rPr>
              <w:t>:</w:t>
            </w:r>
          </w:p>
        </w:tc>
        <w:tc>
          <w:tcPr>
            <w:tcW w:w="672" w:type="dxa"/>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tcPr>
          <w:p w:rsidR="00B56FFC" w:rsidRPr="00B56FFC" w:rsidRDefault="00B56FFC" w:rsidP="00B56FFC">
            <w:pPr>
              <w:rPr>
                <w:rFonts w:ascii="GHEA Grapalat" w:hAnsi="GHEA Grapalat"/>
                <w:sz w:val="20"/>
                <w:lang w:val="en-US" w:eastAsia="en-US" w:bidi="ar-SA"/>
              </w:rPr>
            </w:pPr>
            <w:r w:rsidRPr="00B56FFC">
              <w:rPr>
                <w:rFonts w:ascii="GHEA Grapalat" w:hAnsi="GHEA Grapalat"/>
                <w:sz w:val="20"/>
                <w:lang w:val="en-US" w:eastAsia="en-US" w:bidi="ar-SA"/>
              </w:rPr>
              <w:t>800</w:t>
            </w:r>
          </w:p>
        </w:tc>
        <w:tc>
          <w:tcPr>
            <w:tcW w:w="1080" w:type="dxa"/>
            <w:tcBorders>
              <w:top w:val="nil"/>
              <w:left w:val="single" w:sz="4" w:space="0" w:color="auto"/>
              <w:bottom w:val="single" w:sz="4" w:space="0" w:color="auto"/>
              <w:right w:val="single" w:sz="4" w:space="0" w:color="auto"/>
            </w:tcBorders>
            <w:shd w:val="clear" w:color="auto" w:fill="auto"/>
          </w:tcPr>
          <w:p w:rsidR="00B56FFC" w:rsidRPr="00B56FFC" w:rsidRDefault="00B56FFC" w:rsidP="00B56FFC">
            <w:pPr>
              <w:rPr>
                <w:rFonts w:ascii="GHEA Grapalat" w:hAnsi="GHEA Grapalat"/>
                <w:sz w:val="20"/>
                <w:lang w:eastAsia="en-US" w:bidi="ar-SA"/>
              </w:rPr>
            </w:pPr>
            <w:r w:rsidRPr="00B56FFC">
              <w:rPr>
                <w:rFonts w:ascii="GHEA Grapalat" w:hAnsi="GHEA Grapalat"/>
                <w:sz w:val="20"/>
                <w:lang w:eastAsia="en-US" w:bidi="ar-SA"/>
              </w:rPr>
              <w:t>120 000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150:</w:t>
            </w:r>
          </w:p>
        </w:tc>
        <w:tc>
          <w:tcPr>
            <w:tcW w:w="1134" w:type="dxa"/>
            <w:shd w:val="clear" w:color="auto" w:fill="auto"/>
          </w:tcPr>
          <w:p w:rsidR="00B56FFC" w:rsidRPr="00B56FFC" w:rsidRDefault="00B56FFC" w:rsidP="00B56FFC">
            <w:pPr>
              <w:autoSpaceDE w:val="0"/>
              <w:autoSpaceDN w:val="0"/>
              <w:adjustRightInd w:val="0"/>
              <w:rPr>
                <w:rFonts w:ascii="GHEA Grapalat" w:eastAsia="Calibri" w:hAnsi="GHEA Grapalat" w:cs="Calibri"/>
                <w:b/>
                <w:bCs/>
                <w:color w:val="000000"/>
                <w:sz w:val="20"/>
                <w:szCs w:val="20"/>
                <w:lang w:val="en-US" w:eastAsia="en-US" w:bidi="ar-SA"/>
              </w:rPr>
            </w:pPr>
            <w:r w:rsidRPr="00B56FFC">
              <w:rPr>
                <w:rFonts w:ascii="Sylfaen" w:hAnsi="Sylfaen"/>
                <w:sz w:val="20"/>
                <w:szCs w:val="20"/>
                <w:lang w:val="hy-AM" w:eastAsia="en-US" w:bidi="ar-SA"/>
              </w:rPr>
              <w:t>в. Аралес ул. Туманян 10:00</w:t>
            </w:r>
          </w:p>
        </w:tc>
        <w:tc>
          <w:tcPr>
            <w:tcW w:w="658" w:type="dxa"/>
            <w:tcBorders>
              <w:top w:val="nil"/>
              <w:left w:val="single" w:sz="4" w:space="0" w:color="auto"/>
              <w:bottom w:val="single" w:sz="4" w:space="0" w:color="auto"/>
              <w:right w:val="single" w:sz="4" w:space="0" w:color="auto"/>
            </w:tcBorders>
            <w:shd w:val="clear" w:color="auto" w:fill="auto"/>
            <w:vAlign w:val="bottom"/>
          </w:tcPr>
          <w:p w:rsidR="00B56FFC" w:rsidRPr="00B56FFC" w:rsidRDefault="00B56FFC" w:rsidP="00B56FFC">
            <w:pPr>
              <w:jc w:val="center"/>
              <w:rPr>
                <w:rFonts w:ascii="GHEA Grapalat" w:hAnsi="GHEA Grapalat"/>
                <w:sz w:val="20"/>
                <w:lang w:eastAsia="en-US" w:bidi="ar-SA"/>
              </w:rPr>
            </w:pPr>
            <w:r w:rsidRPr="00B56FFC">
              <w:rPr>
                <w:rFonts w:ascii="GHEA Grapalat" w:hAnsi="GHEA Grapalat" w:cs="Calibri"/>
                <w:color w:val="000000"/>
                <w:sz w:val="16"/>
                <w:szCs w:val="16"/>
                <w:lang w:eastAsia="en-US" w:bidi="ar-SA"/>
              </w:rPr>
              <w:t>150:</w:t>
            </w:r>
          </w:p>
        </w:tc>
        <w:tc>
          <w:tcPr>
            <w:tcW w:w="1183" w:type="dxa"/>
            <w:shd w:val="clear" w:color="auto" w:fill="auto"/>
          </w:tcPr>
          <w:p w:rsidR="00B56FFC" w:rsidRPr="00B56FFC" w:rsidRDefault="00B56FFC" w:rsidP="00B56FFC">
            <w:pPr>
              <w:rPr>
                <w:rFonts w:ascii="GHEA Grapalat" w:hAnsi="GHEA Grapalat"/>
                <w:lang w:val="hy-AM" w:eastAsia="en-US" w:bidi="ar-SA"/>
              </w:rPr>
            </w:pPr>
            <w:r w:rsidRPr="00B56FFC">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bl>
    <w:p w:rsidR="007941A0" w:rsidRPr="00BD0664"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464A76">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64A76">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64A76">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CC7F9F" w:rsidRDefault="00E12B8D" w:rsidP="008B1F5B">
            <w:pPr>
              <w:widowControl w:val="0"/>
              <w:jc w:val="center"/>
              <w:rPr>
                <w:rFonts w:ascii="GHEA Grapalat" w:hAnsi="GHEA Grapalat" w:cs="Sylfaen"/>
                <w:b/>
                <w:bCs/>
              </w:rPr>
            </w:pPr>
            <w:r w:rsidRPr="00CC7F9F">
              <w:rPr>
                <w:rFonts w:ascii="GHEA Grapalat" w:hAnsi="GHEA Grapalat"/>
                <w:b/>
              </w:rPr>
              <w:t>ПОКУПАТЕЛЬ</w:t>
            </w:r>
          </w:p>
          <w:p w:rsidR="00E12B8D" w:rsidRPr="00CC7F9F" w:rsidRDefault="00E12B8D" w:rsidP="00CC23DA">
            <w:pPr>
              <w:widowControl w:val="0"/>
              <w:jc w:val="center"/>
              <w:rPr>
                <w:rFonts w:ascii="GHEA Grapalat" w:hAnsi="GHEA Grapalat"/>
              </w:rPr>
            </w:pPr>
            <w:r w:rsidRPr="00CC7F9F">
              <w:rPr>
                <w:rFonts w:ascii="GHEA Grapalat" w:hAnsi="GHEA Grapalat"/>
              </w:rPr>
              <w:t>___</w:t>
            </w:r>
          </w:p>
          <w:p w:rsidR="00E12B8D" w:rsidRPr="00CC7F9F" w:rsidRDefault="00E12B8D" w:rsidP="008B1F5B">
            <w:pPr>
              <w:widowControl w:val="0"/>
              <w:jc w:val="center"/>
              <w:rPr>
                <w:rFonts w:ascii="GHEA Grapalat" w:hAnsi="GHEA Grapalat"/>
                <w:sz w:val="16"/>
                <w:szCs w:val="16"/>
              </w:rPr>
            </w:pPr>
            <w:r w:rsidRPr="00CC7F9F">
              <w:rPr>
                <w:rFonts w:ascii="GHEA Grapalat" w:hAnsi="GHEA Grapalat"/>
                <w:sz w:val="16"/>
                <w:szCs w:val="16"/>
              </w:rPr>
              <w:t>/подпись/</w:t>
            </w:r>
          </w:p>
          <w:p w:rsidR="00E12B8D" w:rsidRPr="00CC7F9F" w:rsidRDefault="00E12B8D" w:rsidP="008B1F5B">
            <w:pPr>
              <w:widowControl w:val="0"/>
              <w:jc w:val="center"/>
              <w:rPr>
                <w:rFonts w:ascii="GHEA Grapalat" w:hAnsi="GHEA Grapalat"/>
              </w:rPr>
            </w:pPr>
            <w:r w:rsidRPr="00CC7F9F">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2F13D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w:t>
            </w:r>
            <w:r w:rsidR="002F13DF">
              <w:rPr>
                <w:rFonts w:ascii="GHEA Grapalat" w:hAnsi="GHEA Grapalat"/>
                <w:sz w:val="16"/>
                <w:szCs w:val="16"/>
              </w:rPr>
              <w:t>5</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429" w:rsidRDefault="00F50429" w:rsidP="00E12B8D">
      <w:r>
        <w:separator/>
      </w:r>
    </w:p>
  </w:endnote>
  <w:endnote w:type="continuationSeparator" w:id="0">
    <w:p w:rsidR="00F50429" w:rsidRDefault="00F50429"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B56FFC" w:rsidRPr="00C861E9" w:rsidRDefault="00B56FF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D7CCF">
          <w:rPr>
            <w:rFonts w:ascii="GHEA Grapalat" w:hAnsi="GHEA Grapalat"/>
            <w:noProof/>
            <w:sz w:val="24"/>
            <w:szCs w:val="24"/>
          </w:rPr>
          <w:t>18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429" w:rsidRDefault="00F50429" w:rsidP="00E12B8D">
      <w:r>
        <w:separator/>
      </w:r>
    </w:p>
  </w:footnote>
  <w:footnote w:type="continuationSeparator" w:id="0">
    <w:p w:rsidR="00F50429" w:rsidRDefault="00F50429" w:rsidP="00E12B8D">
      <w:r>
        <w:continuationSeparator/>
      </w:r>
    </w:p>
  </w:footnote>
  <w:footnote w:id="1">
    <w:p w:rsidR="00B56FFC" w:rsidRPr="00ED3BA4" w:rsidRDefault="00B56FFC"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B56FFC" w:rsidRPr="008842CE" w:rsidRDefault="00B56FFC"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56FFC" w:rsidRPr="00541313" w:rsidRDefault="00B56FFC"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56FFC" w:rsidRPr="00DB4FE3" w:rsidRDefault="00B56FFC"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B56FFC" w:rsidRPr="00DB4FE3" w:rsidRDefault="00B56FFC"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B56FFC" w:rsidRDefault="00B56FFC"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B56FFC" w:rsidRPr="00D3436F" w:rsidRDefault="00B56FFC"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56FFC" w:rsidRPr="008842CE" w:rsidRDefault="00B56FFC" w:rsidP="00E12B8D">
      <w:pPr>
        <w:pStyle w:val="af2"/>
        <w:widowControl w:val="0"/>
        <w:jc w:val="both"/>
        <w:rPr>
          <w:rFonts w:ascii="GHEA Grapalat" w:hAnsi="GHEA Grapalat"/>
          <w:lang w:val="af-ZA"/>
        </w:rPr>
      </w:pPr>
    </w:p>
    <w:p w:rsidR="00B56FFC" w:rsidRPr="008842CE" w:rsidRDefault="00B56FFC" w:rsidP="00E12B8D">
      <w:pPr>
        <w:pStyle w:val="af2"/>
        <w:widowControl w:val="0"/>
        <w:jc w:val="both"/>
        <w:rPr>
          <w:rFonts w:ascii="GHEA Grapalat" w:hAnsi="GHEA Grapalat"/>
          <w:lang w:val="af-ZA"/>
        </w:rPr>
      </w:pPr>
    </w:p>
  </w:footnote>
  <w:footnote w:id="4">
    <w:p w:rsidR="00B56FFC" w:rsidRPr="00CD6B60" w:rsidRDefault="00B56FFC"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56FFC" w:rsidRPr="00CD6B60" w:rsidRDefault="00B56FFC"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56FFC" w:rsidRPr="00CD6B60" w:rsidRDefault="00B56FFC"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56FFC" w:rsidRPr="00CD6B60" w:rsidRDefault="00B56FFC"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B56FFC" w:rsidRPr="00CA2B01" w:rsidRDefault="00B56FFC"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56FFC" w:rsidRPr="00CA2B01" w:rsidRDefault="00B56FFC"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56FFC" w:rsidRPr="00CA2B01" w:rsidRDefault="00B56FFC"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B56FFC" w:rsidRPr="005D5092" w:rsidRDefault="00B56FFC"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56FFC" w:rsidRPr="0034222E" w:rsidDel="00932115" w:rsidRDefault="00B56FFC"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B56FFC" w:rsidRPr="00D3436F" w:rsidRDefault="00B56FFC"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56FFC" w:rsidRPr="000811C1" w:rsidRDefault="00B56FFC" w:rsidP="00E12B8D">
      <w:pPr>
        <w:pStyle w:val="af2"/>
        <w:rPr>
          <w:rFonts w:asciiTheme="minorHAnsi" w:hAnsiTheme="minorHAnsi"/>
        </w:rPr>
      </w:pPr>
    </w:p>
  </w:footnote>
  <w:footnote w:id="8">
    <w:p w:rsidR="00B56FFC" w:rsidRPr="00FE2AA4" w:rsidRDefault="00B56FFC"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B56FFC" w:rsidRPr="008842CE" w:rsidRDefault="00B56FFC"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56FFC" w:rsidRPr="000811C1" w:rsidRDefault="00B56FFC" w:rsidP="00E12B8D">
      <w:pPr>
        <w:pStyle w:val="af2"/>
        <w:rPr>
          <w:lang w:val="af-ZA"/>
        </w:rPr>
      </w:pPr>
    </w:p>
  </w:footnote>
  <w:footnote w:id="10">
    <w:p w:rsidR="00B56FFC" w:rsidRDefault="00B56FFC" w:rsidP="00E12B8D">
      <w:pPr>
        <w:pStyle w:val="af2"/>
        <w:jc w:val="both"/>
        <w:rPr>
          <w:rFonts w:ascii="GHEA Grapalat" w:hAnsi="GHEA Grapalat"/>
          <w:i/>
          <w:lang w:val="hy-AM"/>
        </w:rPr>
      </w:pPr>
    </w:p>
    <w:p w:rsidR="00B56FFC" w:rsidRPr="002227A9" w:rsidRDefault="00B56FFC"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B56FFC" w:rsidRPr="00636142" w:rsidRDefault="00B56FFC"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56FFC" w:rsidRPr="0092041F" w:rsidRDefault="00B56FFC"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56FFC" w:rsidRPr="0092041F" w:rsidRDefault="00B56FFC" w:rsidP="00E12B8D">
      <w:pPr>
        <w:pStyle w:val="af2"/>
        <w:jc w:val="both"/>
        <w:rPr>
          <w:rFonts w:ascii="GHEA Grapalat" w:hAnsi="GHEA Grapalat"/>
          <w:i/>
        </w:rPr>
      </w:pPr>
    </w:p>
  </w:footnote>
  <w:footnote w:id="11">
    <w:p w:rsidR="00B56FFC" w:rsidRPr="004A4643" w:rsidRDefault="00B56FFC"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B56FFC" w:rsidRPr="008E4439" w:rsidRDefault="00B56FFC"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56FFC" w:rsidRPr="000811C1" w:rsidRDefault="00B56FFC" w:rsidP="00E12B8D">
      <w:pPr>
        <w:pStyle w:val="af2"/>
        <w:rPr>
          <w:rFonts w:ascii="Sylfaen" w:hAnsi="Sylfaen"/>
          <w:sz w:val="18"/>
          <w:szCs w:val="18"/>
        </w:rPr>
      </w:pPr>
    </w:p>
  </w:footnote>
  <w:footnote w:id="13">
    <w:p w:rsidR="00B56FFC" w:rsidRPr="00A31673" w:rsidRDefault="00B56FFC"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B56FFC" w:rsidRPr="00DE7706" w:rsidRDefault="00B56FFC"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B56FFC" w:rsidRPr="008416BA" w:rsidRDefault="00B56FFC"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56FFC" w:rsidRDefault="00B56FFC" w:rsidP="00E12B8D">
      <w:pPr>
        <w:jc w:val="both"/>
      </w:pPr>
    </w:p>
    <w:p w:rsidR="00B56FFC" w:rsidRPr="008B70EB" w:rsidRDefault="00B56FFC"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56FFC" w:rsidRPr="008B70EB" w:rsidRDefault="00B56FFC"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56FFC" w:rsidRPr="008B70EB" w:rsidRDefault="00B56FFC"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6FFC" w:rsidRDefault="00B56FFC" w:rsidP="00E12B8D">
      <w:pPr>
        <w:jc w:val="both"/>
        <w:rPr>
          <w:rFonts w:asciiTheme="minorHAnsi" w:hAnsiTheme="minorHAnsi"/>
          <w:lang w:val="af-ZA"/>
        </w:rPr>
      </w:pPr>
    </w:p>
  </w:footnote>
  <w:footnote w:id="16">
    <w:p w:rsidR="00B56FFC" w:rsidRPr="00A25D1B" w:rsidRDefault="00B56FFC"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B56FFC" w:rsidRPr="00DC619D" w:rsidRDefault="00B56FFC"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B56FFC" w:rsidRPr="00D3436F" w:rsidRDefault="00B56FFC"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56FFC" w:rsidRPr="00D3436F" w:rsidRDefault="00B56FFC" w:rsidP="00E12B8D">
      <w:pPr>
        <w:pStyle w:val="af2"/>
        <w:rPr>
          <w:lang w:val="es-ES"/>
        </w:rPr>
      </w:pPr>
    </w:p>
  </w:footnote>
  <w:footnote w:id="19">
    <w:p w:rsidR="00B56FFC" w:rsidRPr="008842CE" w:rsidRDefault="00B56FFC"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56FFC" w:rsidRPr="008842CE" w:rsidRDefault="00B56FFC" w:rsidP="00E12B8D">
      <w:pPr>
        <w:pStyle w:val="af2"/>
        <w:jc w:val="both"/>
        <w:rPr>
          <w:rFonts w:ascii="GHEA Grapalat" w:hAnsi="GHEA Grapalat"/>
        </w:rPr>
      </w:pPr>
    </w:p>
  </w:footnote>
  <w:footnote w:id="20">
    <w:p w:rsidR="00B56FFC" w:rsidRDefault="00B56FFC" w:rsidP="00E12B8D">
      <w:pPr>
        <w:pStyle w:val="af2"/>
        <w:jc w:val="both"/>
        <w:rPr>
          <w:rFonts w:asciiTheme="minorHAnsi" w:hAnsiTheme="minorHAnsi"/>
        </w:rPr>
      </w:pPr>
    </w:p>
    <w:p w:rsidR="00B56FFC" w:rsidRDefault="00B56FFC" w:rsidP="00E12B8D">
      <w:pPr>
        <w:pStyle w:val="af2"/>
        <w:jc w:val="both"/>
        <w:rPr>
          <w:rFonts w:asciiTheme="minorHAnsi" w:hAnsiTheme="minorHAnsi"/>
        </w:rPr>
      </w:pPr>
    </w:p>
    <w:p w:rsidR="00B56FFC" w:rsidRDefault="00B56FFC" w:rsidP="00E12B8D">
      <w:pPr>
        <w:pStyle w:val="af2"/>
        <w:jc w:val="both"/>
        <w:rPr>
          <w:rFonts w:asciiTheme="minorHAnsi" w:hAnsiTheme="minorHAnsi"/>
        </w:rPr>
      </w:pPr>
    </w:p>
    <w:p w:rsidR="00B56FFC" w:rsidRDefault="00B56FFC" w:rsidP="00E12B8D">
      <w:pPr>
        <w:pStyle w:val="af2"/>
        <w:jc w:val="both"/>
        <w:rPr>
          <w:rFonts w:asciiTheme="minorHAnsi" w:hAnsiTheme="minorHAnsi"/>
        </w:rPr>
      </w:pPr>
    </w:p>
    <w:p w:rsidR="00B56FFC" w:rsidRDefault="00B56FFC" w:rsidP="00E12B8D">
      <w:pPr>
        <w:pStyle w:val="af2"/>
        <w:jc w:val="both"/>
        <w:rPr>
          <w:rFonts w:asciiTheme="minorHAnsi" w:hAnsiTheme="minorHAnsi"/>
        </w:rPr>
      </w:pPr>
    </w:p>
    <w:p w:rsidR="00B56FFC" w:rsidRDefault="00B56FFC" w:rsidP="00E12B8D">
      <w:pPr>
        <w:pStyle w:val="af2"/>
        <w:jc w:val="both"/>
        <w:rPr>
          <w:rFonts w:asciiTheme="minorHAnsi" w:hAnsiTheme="minorHAnsi"/>
        </w:rPr>
      </w:pPr>
    </w:p>
    <w:p w:rsidR="00B56FFC" w:rsidRPr="00C479FE" w:rsidRDefault="00B56FFC" w:rsidP="00E12B8D">
      <w:pPr>
        <w:pStyle w:val="af2"/>
        <w:jc w:val="both"/>
        <w:rPr>
          <w:rFonts w:asciiTheme="minorHAnsi" w:hAnsiTheme="minorHAnsi"/>
        </w:rPr>
      </w:pPr>
    </w:p>
  </w:footnote>
  <w:footnote w:id="21">
    <w:p w:rsidR="00B56FFC" w:rsidRPr="008842CE" w:rsidRDefault="00B56FFC"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56FFC" w:rsidRPr="008842CE" w:rsidRDefault="00B56FFC" w:rsidP="00E12B8D">
      <w:pPr>
        <w:pStyle w:val="af2"/>
        <w:jc w:val="both"/>
        <w:rPr>
          <w:rFonts w:ascii="GHEA Grapalat" w:hAnsi="GHEA Grapalat"/>
        </w:rPr>
      </w:pPr>
    </w:p>
  </w:footnote>
  <w:footnote w:id="22">
    <w:p w:rsidR="00B56FFC" w:rsidRPr="008842CE" w:rsidRDefault="00B56FFC" w:rsidP="00E12B8D">
      <w:pPr>
        <w:pStyle w:val="af2"/>
        <w:jc w:val="both"/>
      </w:pPr>
    </w:p>
  </w:footnote>
  <w:footnote w:id="23">
    <w:p w:rsidR="00B56FFC" w:rsidRPr="008842CE" w:rsidRDefault="00B56FFC"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B56FFC" w:rsidRDefault="00B56FFC"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56FFC" w:rsidRPr="00F21C0D" w:rsidRDefault="00B56FFC" w:rsidP="00E12B8D">
      <w:pPr>
        <w:pStyle w:val="af2"/>
        <w:widowControl w:val="0"/>
        <w:jc w:val="both"/>
        <w:rPr>
          <w:lang w:val="hy-AM"/>
        </w:rPr>
      </w:pPr>
    </w:p>
  </w:footnote>
  <w:footnote w:id="25">
    <w:p w:rsidR="00B56FFC" w:rsidRDefault="00B56FFC"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56FFC" w:rsidRDefault="00B56FFC" w:rsidP="00E12B8D">
      <w:pPr>
        <w:pStyle w:val="af2"/>
        <w:widowControl w:val="0"/>
        <w:jc w:val="both"/>
        <w:rPr>
          <w:rFonts w:ascii="GHEA Grapalat" w:hAnsi="GHEA Grapalat"/>
          <w:i/>
        </w:rPr>
      </w:pPr>
    </w:p>
    <w:p w:rsidR="00B56FFC" w:rsidRDefault="00B56FFC" w:rsidP="00E12B8D">
      <w:pPr>
        <w:pStyle w:val="af2"/>
        <w:widowControl w:val="0"/>
        <w:jc w:val="both"/>
        <w:rPr>
          <w:rFonts w:ascii="GHEA Grapalat" w:hAnsi="GHEA Grapalat"/>
          <w:i/>
        </w:rPr>
      </w:pPr>
    </w:p>
    <w:p w:rsidR="00B56FFC" w:rsidRPr="00EB336B" w:rsidRDefault="00B56FFC"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56FFC" w:rsidRPr="00D3436F" w:rsidRDefault="00B56FFC" w:rsidP="00E12B8D">
      <w:pPr>
        <w:pStyle w:val="af2"/>
        <w:rPr>
          <w:lang w:val="hy-AM"/>
        </w:rPr>
      </w:pPr>
    </w:p>
  </w:footnote>
  <w:footnote w:id="26">
    <w:p w:rsidR="00B56FFC" w:rsidRPr="008842CE" w:rsidRDefault="00B56FFC"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56FFC" w:rsidRPr="00E85250" w:rsidRDefault="00B56FFC" w:rsidP="00E12B8D">
      <w:pPr>
        <w:widowControl w:val="0"/>
        <w:spacing w:after="160" w:line="360" w:lineRule="auto"/>
        <w:ind w:firstLine="709"/>
        <w:jc w:val="both"/>
        <w:rPr>
          <w:rFonts w:ascii="GHEA Grapalat" w:hAnsi="GHEA Grapalat"/>
          <w:lang w:val="hy-AM"/>
        </w:rPr>
      </w:pPr>
    </w:p>
    <w:p w:rsidR="00B56FFC" w:rsidRPr="00D3436F" w:rsidRDefault="00B56FFC" w:rsidP="00E12B8D">
      <w:pPr>
        <w:pStyle w:val="af2"/>
        <w:rPr>
          <w:lang w:val="hy-AM"/>
        </w:rPr>
      </w:pPr>
    </w:p>
  </w:footnote>
  <w:footnote w:id="27">
    <w:p w:rsidR="00B56FFC" w:rsidRPr="00402BC3" w:rsidRDefault="00B56FFC"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56FFC" w:rsidRPr="00552088" w:rsidRDefault="00B56FFC"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56FFC" w:rsidRPr="00D3436F" w:rsidRDefault="00B56FFC" w:rsidP="00E12B8D">
      <w:pPr>
        <w:pStyle w:val="af2"/>
        <w:rPr>
          <w:lang w:val="hy-AM"/>
        </w:rPr>
      </w:pPr>
    </w:p>
  </w:footnote>
  <w:footnote w:id="28">
    <w:p w:rsidR="00B56FFC" w:rsidRPr="008842CE" w:rsidRDefault="00B56FFC"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56FFC" w:rsidRPr="00D3436F" w:rsidRDefault="00B56FFC" w:rsidP="00E12B8D">
      <w:pPr>
        <w:pStyle w:val="af2"/>
        <w:rPr>
          <w:lang w:val="hy-AM"/>
        </w:rPr>
      </w:pPr>
    </w:p>
  </w:footnote>
  <w:footnote w:id="29">
    <w:p w:rsidR="00B56FFC" w:rsidRPr="00D3436F" w:rsidRDefault="00B56FFC"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B56FFC" w:rsidRPr="008842CE" w:rsidRDefault="00B56FFC"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56FFC" w:rsidRPr="00D3436F" w:rsidRDefault="00B56FFC" w:rsidP="00E12B8D">
      <w:pPr>
        <w:pStyle w:val="af2"/>
        <w:rPr>
          <w:lang w:val="hy-AM"/>
        </w:rPr>
      </w:pPr>
    </w:p>
  </w:footnote>
  <w:footnote w:id="31">
    <w:p w:rsidR="00B56FFC" w:rsidRPr="008842CE" w:rsidRDefault="00B56FFC"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B56FFC" w:rsidRPr="008842CE" w:rsidRDefault="00B56FFC"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F7140"/>
    <w:rsid w:val="001411A5"/>
    <w:rsid w:val="00187D5F"/>
    <w:rsid w:val="001E4A09"/>
    <w:rsid w:val="002062DA"/>
    <w:rsid w:val="002958A9"/>
    <w:rsid w:val="002C3F4E"/>
    <w:rsid w:val="002C6C2B"/>
    <w:rsid w:val="002E6A39"/>
    <w:rsid w:val="002F13DF"/>
    <w:rsid w:val="003B5688"/>
    <w:rsid w:val="003F0075"/>
    <w:rsid w:val="00416AA2"/>
    <w:rsid w:val="00446B99"/>
    <w:rsid w:val="00462560"/>
    <w:rsid w:val="00464A76"/>
    <w:rsid w:val="004D0A48"/>
    <w:rsid w:val="00501D4F"/>
    <w:rsid w:val="005126FF"/>
    <w:rsid w:val="00535E83"/>
    <w:rsid w:val="0054508A"/>
    <w:rsid w:val="00581080"/>
    <w:rsid w:val="0062586C"/>
    <w:rsid w:val="00650AF3"/>
    <w:rsid w:val="007617B2"/>
    <w:rsid w:val="007941A0"/>
    <w:rsid w:val="007C4B6C"/>
    <w:rsid w:val="007C4DE6"/>
    <w:rsid w:val="007E1838"/>
    <w:rsid w:val="007E5C72"/>
    <w:rsid w:val="00814657"/>
    <w:rsid w:val="00825EDD"/>
    <w:rsid w:val="00872FDF"/>
    <w:rsid w:val="008B1F5B"/>
    <w:rsid w:val="008B3A70"/>
    <w:rsid w:val="00920D6A"/>
    <w:rsid w:val="009256FD"/>
    <w:rsid w:val="00971B0F"/>
    <w:rsid w:val="00995EFE"/>
    <w:rsid w:val="009B2156"/>
    <w:rsid w:val="009E3704"/>
    <w:rsid w:val="00AC52E3"/>
    <w:rsid w:val="00AD6E3B"/>
    <w:rsid w:val="00AF294C"/>
    <w:rsid w:val="00B27B52"/>
    <w:rsid w:val="00B56FFC"/>
    <w:rsid w:val="00BD0664"/>
    <w:rsid w:val="00BD2E03"/>
    <w:rsid w:val="00BE6A46"/>
    <w:rsid w:val="00C15890"/>
    <w:rsid w:val="00C23036"/>
    <w:rsid w:val="00C479FE"/>
    <w:rsid w:val="00C6777D"/>
    <w:rsid w:val="00CC23DA"/>
    <w:rsid w:val="00CC7F9F"/>
    <w:rsid w:val="00CD7CCF"/>
    <w:rsid w:val="00CE3063"/>
    <w:rsid w:val="00D00B86"/>
    <w:rsid w:val="00D10DEE"/>
    <w:rsid w:val="00D80BAB"/>
    <w:rsid w:val="00E12B8D"/>
    <w:rsid w:val="00E31643"/>
    <w:rsid w:val="00E4331B"/>
    <w:rsid w:val="00EB3DAF"/>
    <w:rsid w:val="00EE443B"/>
    <w:rsid w:val="00F06F17"/>
    <w:rsid w:val="00F073CA"/>
    <w:rsid w:val="00F43A43"/>
    <w:rsid w:val="00F50429"/>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219EF-0B4B-4E2A-8C03-60BAA6BE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D8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80BAB"/>
    <w:rPr>
      <w:rFonts w:ascii="Courier New" w:eastAsia="Times New Roman" w:hAnsi="Courier New" w:cs="Courier New"/>
      <w:sz w:val="20"/>
      <w:szCs w:val="20"/>
      <w:lang w:eastAsia="ru-RU"/>
    </w:rPr>
  </w:style>
  <w:style w:type="character" w:customStyle="1" w:styleId="y2iqfc">
    <w:name w:val="y2iqfc"/>
    <w:basedOn w:val="a0"/>
    <w:rsid w:val="00D80BAB"/>
  </w:style>
  <w:style w:type="numbering" w:customStyle="1" w:styleId="13">
    <w:name w:val="Нет списка1"/>
    <w:next w:val="a2"/>
    <w:uiPriority w:val="99"/>
    <w:semiHidden/>
    <w:unhideWhenUsed/>
    <w:rsid w:val="00B56FFC"/>
  </w:style>
  <w:style w:type="numbering" w:customStyle="1" w:styleId="111">
    <w:name w:val="Нет списка11"/>
    <w:next w:val="a2"/>
    <w:uiPriority w:val="99"/>
    <w:semiHidden/>
    <w:unhideWhenUsed/>
    <w:rsid w:val="00B56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4734">
      <w:bodyDiv w:val="1"/>
      <w:marLeft w:val="0"/>
      <w:marRight w:val="0"/>
      <w:marTop w:val="0"/>
      <w:marBottom w:val="0"/>
      <w:divBdr>
        <w:top w:val="none" w:sz="0" w:space="0" w:color="auto"/>
        <w:left w:val="none" w:sz="0" w:space="0" w:color="auto"/>
        <w:bottom w:val="none" w:sz="0" w:space="0" w:color="auto"/>
        <w:right w:val="none" w:sz="0" w:space="0" w:color="auto"/>
      </w:divBdr>
    </w:div>
    <w:div w:id="166987282">
      <w:bodyDiv w:val="1"/>
      <w:marLeft w:val="0"/>
      <w:marRight w:val="0"/>
      <w:marTop w:val="0"/>
      <w:marBottom w:val="0"/>
      <w:divBdr>
        <w:top w:val="none" w:sz="0" w:space="0" w:color="auto"/>
        <w:left w:val="none" w:sz="0" w:space="0" w:color="auto"/>
        <w:bottom w:val="none" w:sz="0" w:space="0" w:color="auto"/>
        <w:right w:val="none" w:sz="0" w:space="0" w:color="auto"/>
      </w:divBdr>
    </w:div>
    <w:div w:id="509954182">
      <w:bodyDiv w:val="1"/>
      <w:marLeft w:val="0"/>
      <w:marRight w:val="0"/>
      <w:marTop w:val="0"/>
      <w:marBottom w:val="0"/>
      <w:divBdr>
        <w:top w:val="none" w:sz="0" w:space="0" w:color="auto"/>
        <w:left w:val="none" w:sz="0" w:space="0" w:color="auto"/>
        <w:bottom w:val="none" w:sz="0" w:space="0" w:color="auto"/>
        <w:right w:val="none" w:sz="0" w:space="0" w:color="auto"/>
      </w:divBdr>
    </w:div>
    <w:div w:id="105778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87FDE-49D1-4701-99B2-1B909613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26291</Words>
  <Characters>149859</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50</cp:revision>
  <dcterms:created xsi:type="dcterms:W3CDTF">2023-12-15T08:42:00Z</dcterms:created>
  <dcterms:modified xsi:type="dcterms:W3CDTF">2024-12-04T06:07:00Z</dcterms:modified>
</cp:coreProperties>
</file>